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C0" w:rsidRDefault="004C35C0" w:rsidP="008E5A3A">
      <w:pPr>
        <w:pBdr>
          <w:bottom w:val="single" w:sz="4" w:space="1" w:color="auto"/>
        </w:pBdr>
        <w:spacing w:after="0"/>
        <w:jc w:val="right"/>
        <w:rPr>
          <w:ins w:id="0" w:author="sdutta" w:date="2014-06-26T11:24:00Z"/>
          <w:b/>
          <w:sz w:val="24"/>
        </w:rPr>
      </w:pPr>
    </w:p>
    <w:p w:rsidR="004C35C0" w:rsidRDefault="004C35C0" w:rsidP="008E5A3A">
      <w:pPr>
        <w:pBdr>
          <w:bottom w:val="single" w:sz="4" w:space="1" w:color="auto"/>
        </w:pBdr>
        <w:spacing w:after="0"/>
        <w:jc w:val="right"/>
        <w:rPr>
          <w:ins w:id="1" w:author="sdutta" w:date="2014-06-26T11:24:00Z"/>
          <w:b/>
          <w:sz w:val="24"/>
        </w:rPr>
      </w:pPr>
    </w:p>
    <w:p w:rsidR="004C35C0" w:rsidRDefault="004C35C0" w:rsidP="008E5A3A">
      <w:pPr>
        <w:pBdr>
          <w:bottom w:val="single" w:sz="4" w:space="1" w:color="auto"/>
        </w:pBdr>
        <w:spacing w:after="0"/>
        <w:jc w:val="right"/>
        <w:rPr>
          <w:ins w:id="2" w:author="sdutta" w:date="2014-06-26T11:24:00Z"/>
          <w:b/>
          <w:sz w:val="24"/>
        </w:rPr>
      </w:pPr>
    </w:p>
    <w:p w:rsidR="004C35C0" w:rsidRDefault="004C35C0" w:rsidP="008E5A3A">
      <w:pPr>
        <w:pBdr>
          <w:bottom w:val="single" w:sz="4" w:space="1" w:color="auto"/>
        </w:pBdr>
        <w:spacing w:after="0"/>
        <w:jc w:val="right"/>
        <w:rPr>
          <w:ins w:id="3" w:author="sdutta" w:date="2014-06-26T11:24:00Z"/>
          <w:b/>
          <w:sz w:val="24"/>
        </w:rPr>
      </w:pPr>
    </w:p>
    <w:p w:rsidR="004C35C0" w:rsidRDefault="004C35C0" w:rsidP="008E5A3A">
      <w:pPr>
        <w:pBdr>
          <w:bottom w:val="single" w:sz="4" w:space="1" w:color="auto"/>
        </w:pBdr>
        <w:spacing w:after="0"/>
        <w:jc w:val="right"/>
        <w:rPr>
          <w:ins w:id="4" w:author="sdutta" w:date="2014-06-26T11:24:00Z"/>
          <w:b/>
          <w:sz w:val="24"/>
        </w:rPr>
      </w:pPr>
    </w:p>
    <w:p w:rsidR="00000000" w:rsidRDefault="0090709F">
      <w:pPr>
        <w:pBdr>
          <w:bottom w:val="single" w:sz="4" w:space="1" w:color="auto"/>
        </w:pBdr>
        <w:spacing w:after="0"/>
        <w:jc w:val="center"/>
        <w:rPr>
          <w:ins w:id="5" w:author="sdutta" w:date="2014-06-26T11:25:00Z"/>
          <w:b/>
          <w:sz w:val="72"/>
          <w:szCs w:val="72"/>
        </w:rPr>
        <w:pPrChange w:id="6" w:author="sdutta" w:date="2014-06-26T11:24:00Z">
          <w:pPr>
            <w:pBdr>
              <w:bottom w:val="single" w:sz="4" w:space="1" w:color="auto"/>
            </w:pBdr>
            <w:spacing w:after="0"/>
            <w:jc w:val="right"/>
          </w:pPr>
        </w:pPrChange>
      </w:pPr>
    </w:p>
    <w:p w:rsidR="00000000" w:rsidRDefault="0090709F">
      <w:pPr>
        <w:pBdr>
          <w:bottom w:val="single" w:sz="4" w:space="1" w:color="auto"/>
        </w:pBdr>
        <w:spacing w:after="0"/>
        <w:jc w:val="center"/>
        <w:rPr>
          <w:ins w:id="7" w:author="sdutta" w:date="2014-06-26T11:25:00Z"/>
          <w:b/>
          <w:sz w:val="72"/>
          <w:szCs w:val="72"/>
        </w:rPr>
        <w:pPrChange w:id="8" w:author="sdutta" w:date="2014-06-26T11:24:00Z">
          <w:pPr>
            <w:pBdr>
              <w:bottom w:val="single" w:sz="4" w:space="1" w:color="auto"/>
            </w:pBdr>
            <w:spacing w:after="0"/>
            <w:jc w:val="right"/>
          </w:pPr>
        </w:pPrChange>
      </w:pPr>
    </w:p>
    <w:p w:rsidR="00000000" w:rsidRDefault="0090709F">
      <w:pPr>
        <w:pBdr>
          <w:bottom w:val="single" w:sz="4" w:space="1" w:color="auto"/>
        </w:pBdr>
        <w:spacing w:after="0"/>
        <w:jc w:val="center"/>
        <w:rPr>
          <w:ins w:id="9" w:author="sdutta" w:date="2014-06-26T11:25:00Z"/>
          <w:b/>
          <w:sz w:val="72"/>
          <w:szCs w:val="72"/>
        </w:rPr>
        <w:pPrChange w:id="10" w:author="sdutta" w:date="2014-06-26T11:24:00Z">
          <w:pPr>
            <w:pBdr>
              <w:bottom w:val="single" w:sz="4" w:space="1" w:color="auto"/>
            </w:pBdr>
            <w:spacing w:after="0"/>
            <w:jc w:val="right"/>
          </w:pPr>
        </w:pPrChange>
      </w:pPr>
    </w:p>
    <w:p w:rsidR="00000000" w:rsidRDefault="0090709F">
      <w:pPr>
        <w:pBdr>
          <w:bottom w:val="single" w:sz="4" w:space="1" w:color="auto"/>
        </w:pBdr>
        <w:spacing w:after="0"/>
        <w:jc w:val="center"/>
        <w:rPr>
          <w:ins w:id="11" w:author="sdutta" w:date="2014-06-26T11:25:00Z"/>
          <w:b/>
          <w:sz w:val="72"/>
          <w:szCs w:val="72"/>
        </w:rPr>
        <w:pPrChange w:id="12" w:author="sdutta" w:date="2014-06-26T11:24:00Z">
          <w:pPr>
            <w:pBdr>
              <w:bottom w:val="single" w:sz="4" w:space="1" w:color="auto"/>
            </w:pBdr>
            <w:spacing w:after="0"/>
            <w:jc w:val="right"/>
          </w:pPr>
        </w:pPrChange>
      </w:pPr>
    </w:p>
    <w:p w:rsidR="00000000" w:rsidRDefault="0090709F">
      <w:pPr>
        <w:pBdr>
          <w:bottom w:val="single" w:sz="4" w:space="1" w:color="auto"/>
        </w:pBdr>
        <w:spacing w:after="0"/>
        <w:jc w:val="center"/>
        <w:rPr>
          <w:ins w:id="13" w:author="sdutta" w:date="2014-06-26T11:25:00Z"/>
          <w:b/>
          <w:sz w:val="72"/>
          <w:szCs w:val="72"/>
        </w:rPr>
        <w:pPrChange w:id="14" w:author="sdutta" w:date="2014-06-26T11:24:00Z">
          <w:pPr>
            <w:pBdr>
              <w:bottom w:val="single" w:sz="4" w:space="1" w:color="auto"/>
            </w:pBdr>
            <w:spacing w:after="0"/>
            <w:jc w:val="right"/>
          </w:pPr>
        </w:pPrChange>
      </w:pPr>
    </w:p>
    <w:p w:rsidR="00000000" w:rsidRDefault="00C51D5B">
      <w:pPr>
        <w:pBdr>
          <w:bottom w:val="single" w:sz="4" w:space="1" w:color="auto"/>
        </w:pBdr>
        <w:spacing w:after="0"/>
        <w:jc w:val="center"/>
        <w:rPr>
          <w:ins w:id="15" w:author="sdutta" w:date="2014-06-26T11:24:00Z"/>
          <w:b/>
          <w:sz w:val="72"/>
          <w:szCs w:val="72"/>
          <w:rPrChange w:id="16" w:author="sdutta" w:date="2014-06-26T11:25:00Z">
            <w:rPr>
              <w:ins w:id="17" w:author="sdutta" w:date="2014-06-26T11:24:00Z"/>
              <w:b/>
              <w:sz w:val="24"/>
            </w:rPr>
          </w:rPrChange>
        </w:rPr>
        <w:pPrChange w:id="18" w:author="sdutta" w:date="2014-06-26T11:24:00Z">
          <w:pPr>
            <w:pBdr>
              <w:bottom w:val="single" w:sz="4" w:space="1" w:color="auto"/>
            </w:pBdr>
            <w:spacing w:after="0"/>
            <w:jc w:val="right"/>
          </w:pPr>
        </w:pPrChange>
      </w:pPr>
      <w:ins w:id="19" w:author="sdutta" w:date="2014-06-26T11:24:00Z">
        <w:r w:rsidRPr="00C51D5B">
          <w:rPr>
            <w:b/>
            <w:sz w:val="72"/>
            <w:szCs w:val="72"/>
            <w:rPrChange w:id="20" w:author="sdutta" w:date="2014-06-26T11:25:00Z">
              <w:rPr>
                <w:b/>
                <w:sz w:val="24"/>
              </w:rPr>
            </w:rPrChange>
          </w:rPr>
          <w:t>Annexure</w:t>
        </w:r>
      </w:ins>
    </w:p>
    <w:p w:rsidR="004C35C0" w:rsidRDefault="004C35C0" w:rsidP="008E5A3A">
      <w:pPr>
        <w:pBdr>
          <w:bottom w:val="single" w:sz="4" w:space="1" w:color="auto"/>
        </w:pBdr>
        <w:spacing w:after="0"/>
        <w:jc w:val="right"/>
        <w:rPr>
          <w:ins w:id="21" w:author="sdutta" w:date="2014-06-26T11:24:00Z"/>
          <w:b/>
          <w:sz w:val="24"/>
        </w:rPr>
      </w:pPr>
    </w:p>
    <w:p w:rsidR="004C35C0" w:rsidRDefault="004C35C0" w:rsidP="008E5A3A">
      <w:pPr>
        <w:pBdr>
          <w:bottom w:val="single" w:sz="4" w:space="1" w:color="auto"/>
        </w:pBdr>
        <w:spacing w:after="0"/>
        <w:jc w:val="right"/>
        <w:rPr>
          <w:ins w:id="22" w:author="sdutta" w:date="2014-06-26T11:24:00Z"/>
          <w:b/>
          <w:sz w:val="24"/>
        </w:rPr>
      </w:pPr>
    </w:p>
    <w:p w:rsidR="004C35C0" w:rsidRDefault="004C35C0" w:rsidP="008E5A3A">
      <w:pPr>
        <w:pBdr>
          <w:bottom w:val="single" w:sz="4" w:space="1" w:color="auto"/>
        </w:pBdr>
        <w:spacing w:after="0"/>
        <w:jc w:val="right"/>
        <w:rPr>
          <w:ins w:id="23" w:author="sdutta" w:date="2014-06-26T11:24:00Z"/>
          <w:b/>
          <w:sz w:val="24"/>
        </w:rPr>
      </w:pPr>
    </w:p>
    <w:p w:rsidR="004C35C0" w:rsidRDefault="004C35C0" w:rsidP="008E5A3A">
      <w:pPr>
        <w:pBdr>
          <w:bottom w:val="single" w:sz="4" w:space="1" w:color="auto"/>
        </w:pBdr>
        <w:spacing w:after="0"/>
        <w:jc w:val="right"/>
        <w:rPr>
          <w:ins w:id="24" w:author="sdutta" w:date="2014-06-26T11:24:00Z"/>
          <w:b/>
          <w:sz w:val="24"/>
        </w:rPr>
      </w:pPr>
    </w:p>
    <w:p w:rsidR="004C35C0" w:rsidRDefault="004C35C0" w:rsidP="008E5A3A">
      <w:pPr>
        <w:pBdr>
          <w:bottom w:val="single" w:sz="4" w:space="1" w:color="auto"/>
        </w:pBdr>
        <w:spacing w:after="0"/>
        <w:jc w:val="right"/>
        <w:rPr>
          <w:ins w:id="25" w:author="sdutta" w:date="2014-06-26T11:24:00Z"/>
          <w:b/>
          <w:sz w:val="24"/>
        </w:rPr>
      </w:pPr>
    </w:p>
    <w:p w:rsidR="004C35C0" w:rsidRDefault="004C35C0" w:rsidP="008E5A3A">
      <w:pPr>
        <w:pBdr>
          <w:bottom w:val="single" w:sz="4" w:space="1" w:color="auto"/>
        </w:pBdr>
        <w:spacing w:after="0"/>
        <w:jc w:val="right"/>
        <w:rPr>
          <w:ins w:id="26" w:author="sdutta" w:date="2014-06-26T11:24:00Z"/>
          <w:b/>
          <w:sz w:val="24"/>
        </w:rPr>
      </w:pPr>
    </w:p>
    <w:p w:rsidR="004C35C0" w:rsidRDefault="004C35C0" w:rsidP="008E5A3A">
      <w:pPr>
        <w:pBdr>
          <w:bottom w:val="single" w:sz="4" w:space="1" w:color="auto"/>
        </w:pBdr>
        <w:spacing w:after="0"/>
        <w:jc w:val="right"/>
        <w:rPr>
          <w:ins w:id="27" w:author="sdutta" w:date="2014-06-26T11:24:00Z"/>
          <w:b/>
          <w:sz w:val="24"/>
        </w:rPr>
      </w:pPr>
    </w:p>
    <w:p w:rsidR="004C35C0" w:rsidRDefault="004C35C0" w:rsidP="008E5A3A">
      <w:pPr>
        <w:pBdr>
          <w:bottom w:val="single" w:sz="4" w:space="1" w:color="auto"/>
        </w:pBdr>
        <w:spacing w:after="0"/>
        <w:jc w:val="right"/>
        <w:rPr>
          <w:ins w:id="28" w:author="sdutta" w:date="2014-06-26T11:24:00Z"/>
          <w:b/>
          <w:sz w:val="24"/>
        </w:rPr>
      </w:pPr>
    </w:p>
    <w:p w:rsidR="004C35C0" w:rsidRDefault="004C35C0" w:rsidP="008E5A3A">
      <w:pPr>
        <w:pBdr>
          <w:bottom w:val="single" w:sz="4" w:space="1" w:color="auto"/>
        </w:pBdr>
        <w:spacing w:after="0"/>
        <w:jc w:val="right"/>
        <w:rPr>
          <w:ins w:id="29" w:author="sdutta" w:date="2014-06-26T11:24:00Z"/>
          <w:b/>
          <w:sz w:val="24"/>
        </w:rPr>
      </w:pPr>
    </w:p>
    <w:p w:rsidR="004C35C0" w:rsidRDefault="004C35C0" w:rsidP="008E5A3A">
      <w:pPr>
        <w:pBdr>
          <w:bottom w:val="single" w:sz="4" w:space="1" w:color="auto"/>
        </w:pBdr>
        <w:spacing w:after="0"/>
        <w:jc w:val="right"/>
        <w:rPr>
          <w:ins w:id="30" w:author="sdutta" w:date="2014-06-26T11:24:00Z"/>
          <w:b/>
          <w:sz w:val="24"/>
        </w:rPr>
      </w:pPr>
    </w:p>
    <w:p w:rsidR="004C35C0" w:rsidRDefault="004C35C0" w:rsidP="008E5A3A">
      <w:pPr>
        <w:pBdr>
          <w:bottom w:val="single" w:sz="4" w:space="1" w:color="auto"/>
        </w:pBdr>
        <w:spacing w:after="0"/>
        <w:jc w:val="right"/>
        <w:rPr>
          <w:ins w:id="31" w:author="sdutta" w:date="2014-06-26T11:24:00Z"/>
          <w:b/>
          <w:sz w:val="24"/>
        </w:rPr>
      </w:pPr>
    </w:p>
    <w:p w:rsidR="004C35C0" w:rsidRDefault="004C35C0" w:rsidP="008E5A3A">
      <w:pPr>
        <w:pBdr>
          <w:bottom w:val="single" w:sz="4" w:space="1" w:color="auto"/>
        </w:pBdr>
        <w:spacing w:after="0"/>
        <w:jc w:val="right"/>
        <w:rPr>
          <w:ins w:id="32" w:author="sdutta" w:date="2014-06-26T11:24:00Z"/>
          <w:b/>
          <w:sz w:val="24"/>
        </w:rPr>
      </w:pPr>
    </w:p>
    <w:p w:rsidR="004C35C0" w:rsidRDefault="004C35C0" w:rsidP="008E5A3A">
      <w:pPr>
        <w:pBdr>
          <w:bottom w:val="single" w:sz="4" w:space="1" w:color="auto"/>
        </w:pBdr>
        <w:spacing w:after="0"/>
        <w:jc w:val="right"/>
        <w:rPr>
          <w:ins w:id="33" w:author="sdutta" w:date="2014-06-26T11:24:00Z"/>
          <w:b/>
          <w:sz w:val="24"/>
        </w:rPr>
      </w:pPr>
    </w:p>
    <w:p w:rsidR="004C35C0" w:rsidRDefault="004C35C0" w:rsidP="008E5A3A">
      <w:pPr>
        <w:pBdr>
          <w:bottom w:val="single" w:sz="4" w:space="1" w:color="auto"/>
        </w:pBdr>
        <w:spacing w:after="0"/>
        <w:jc w:val="right"/>
        <w:rPr>
          <w:ins w:id="34" w:author="sdutta" w:date="2014-06-26T11:24:00Z"/>
          <w:b/>
          <w:sz w:val="24"/>
        </w:rPr>
      </w:pPr>
    </w:p>
    <w:p w:rsidR="004C35C0" w:rsidRDefault="004C35C0" w:rsidP="008E5A3A">
      <w:pPr>
        <w:pBdr>
          <w:bottom w:val="single" w:sz="4" w:space="1" w:color="auto"/>
        </w:pBdr>
        <w:spacing w:after="0"/>
        <w:jc w:val="right"/>
        <w:rPr>
          <w:ins w:id="35" w:author="sdutta" w:date="2014-06-26T11:24:00Z"/>
          <w:b/>
          <w:sz w:val="24"/>
        </w:rPr>
      </w:pPr>
    </w:p>
    <w:p w:rsidR="004C35C0" w:rsidRDefault="004C35C0" w:rsidP="008E5A3A">
      <w:pPr>
        <w:pBdr>
          <w:bottom w:val="single" w:sz="4" w:space="1" w:color="auto"/>
        </w:pBdr>
        <w:spacing w:after="0"/>
        <w:jc w:val="right"/>
        <w:rPr>
          <w:ins w:id="36" w:author="sdutta" w:date="2014-06-26T11:24:00Z"/>
          <w:b/>
          <w:sz w:val="24"/>
        </w:rPr>
      </w:pPr>
    </w:p>
    <w:p w:rsidR="004C35C0" w:rsidRDefault="004C35C0" w:rsidP="008E5A3A">
      <w:pPr>
        <w:pBdr>
          <w:bottom w:val="single" w:sz="4" w:space="1" w:color="auto"/>
        </w:pBdr>
        <w:spacing w:after="0"/>
        <w:jc w:val="right"/>
        <w:rPr>
          <w:ins w:id="37" w:author="sdutta" w:date="2014-06-26T11:24:00Z"/>
          <w:b/>
          <w:sz w:val="24"/>
        </w:rPr>
      </w:pPr>
    </w:p>
    <w:p w:rsidR="004C35C0" w:rsidRDefault="004C35C0" w:rsidP="008E5A3A">
      <w:pPr>
        <w:pBdr>
          <w:bottom w:val="single" w:sz="4" w:space="1" w:color="auto"/>
        </w:pBdr>
        <w:spacing w:after="0"/>
        <w:jc w:val="right"/>
        <w:rPr>
          <w:ins w:id="38" w:author="sdutta" w:date="2014-06-26T11:24:00Z"/>
          <w:b/>
          <w:sz w:val="24"/>
        </w:rPr>
      </w:pPr>
    </w:p>
    <w:p w:rsidR="004C35C0" w:rsidRDefault="004C35C0" w:rsidP="008E5A3A">
      <w:pPr>
        <w:pBdr>
          <w:bottom w:val="single" w:sz="4" w:space="1" w:color="auto"/>
        </w:pBdr>
        <w:spacing w:after="0"/>
        <w:jc w:val="right"/>
        <w:rPr>
          <w:ins w:id="39" w:author="sdutta" w:date="2014-06-26T11:24:00Z"/>
          <w:b/>
          <w:sz w:val="24"/>
        </w:rPr>
      </w:pPr>
    </w:p>
    <w:p w:rsidR="00000000" w:rsidRDefault="0090709F">
      <w:pPr>
        <w:pBdr>
          <w:bottom w:val="single" w:sz="4" w:space="1" w:color="auto"/>
        </w:pBdr>
        <w:spacing w:after="0"/>
        <w:rPr>
          <w:ins w:id="40" w:author="sdutta" w:date="2014-06-26T11:24:00Z"/>
          <w:b/>
          <w:sz w:val="24"/>
        </w:rPr>
        <w:pPrChange w:id="41" w:author="sdutta" w:date="2014-06-26T11:25:00Z">
          <w:pPr>
            <w:pBdr>
              <w:bottom w:val="single" w:sz="4" w:space="1" w:color="auto"/>
            </w:pBdr>
            <w:spacing w:after="0"/>
            <w:jc w:val="right"/>
          </w:pPr>
        </w:pPrChange>
      </w:pPr>
    </w:p>
    <w:p w:rsidR="0090709F" w:rsidRDefault="0090709F" w:rsidP="008E5A3A">
      <w:pPr>
        <w:pBdr>
          <w:bottom w:val="single" w:sz="4" w:space="1" w:color="auto"/>
        </w:pBdr>
        <w:spacing w:after="0"/>
        <w:jc w:val="right"/>
        <w:rPr>
          <w:ins w:id="42" w:author="sdutta" w:date="2014-06-26T11:35:00Z"/>
          <w:b/>
          <w:sz w:val="24"/>
        </w:rPr>
      </w:pPr>
    </w:p>
    <w:p w:rsidR="0090709F" w:rsidRDefault="0090709F" w:rsidP="008E5A3A">
      <w:pPr>
        <w:pBdr>
          <w:bottom w:val="single" w:sz="4" w:space="1" w:color="auto"/>
        </w:pBdr>
        <w:spacing w:after="0"/>
        <w:jc w:val="right"/>
        <w:rPr>
          <w:ins w:id="43" w:author="sdutta" w:date="2014-06-26T11:35:00Z"/>
          <w:b/>
          <w:sz w:val="24"/>
        </w:rPr>
      </w:pPr>
    </w:p>
    <w:p w:rsidR="0090709F" w:rsidRDefault="0090709F" w:rsidP="008E5A3A">
      <w:pPr>
        <w:pBdr>
          <w:bottom w:val="single" w:sz="4" w:space="1" w:color="auto"/>
        </w:pBdr>
        <w:spacing w:after="0"/>
        <w:jc w:val="right"/>
        <w:rPr>
          <w:ins w:id="44" w:author="sdutta" w:date="2014-06-26T11:35:00Z"/>
          <w:b/>
          <w:sz w:val="24"/>
        </w:rPr>
      </w:pPr>
    </w:p>
    <w:p w:rsidR="0090709F" w:rsidRDefault="0090709F" w:rsidP="008E5A3A">
      <w:pPr>
        <w:pBdr>
          <w:bottom w:val="single" w:sz="4" w:space="1" w:color="auto"/>
        </w:pBdr>
        <w:spacing w:after="0"/>
        <w:jc w:val="right"/>
        <w:rPr>
          <w:ins w:id="45" w:author="sdutta" w:date="2014-06-26T11:35:00Z"/>
          <w:b/>
          <w:sz w:val="24"/>
        </w:rPr>
      </w:pPr>
    </w:p>
    <w:p w:rsidR="0090709F" w:rsidRDefault="0090709F" w:rsidP="008E5A3A">
      <w:pPr>
        <w:pBdr>
          <w:bottom w:val="single" w:sz="4" w:space="1" w:color="auto"/>
        </w:pBdr>
        <w:spacing w:after="0"/>
        <w:jc w:val="right"/>
        <w:rPr>
          <w:ins w:id="46" w:author="sdutta" w:date="2014-06-26T11:35:00Z"/>
          <w:b/>
          <w:sz w:val="24"/>
        </w:rPr>
      </w:pPr>
    </w:p>
    <w:p w:rsidR="0090709F" w:rsidRDefault="0090709F" w:rsidP="008E5A3A">
      <w:pPr>
        <w:pBdr>
          <w:bottom w:val="single" w:sz="4" w:space="1" w:color="auto"/>
        </w:pBdr>
        <w:spacing w:after="0"/>
        <w:jc w:val="right"/>
        <w:rPr>
          <w:ins w:id="47" w:author="sdutta" w:date="2014-06-26T11:35:00Z"/>
          <w:b/>
          <w:sz w:val="24"/>
        </w:rPr>
      </w:pPr>
    </w:p>
    <w:p w:rsidR="0090709F" w:rsidRDefault="0090709F" w:rsidP="008E5A3A">
      <w:pPr>
        <w:pBdr>
          <w:bottom w:val="single" w:sz="4" w:space="1" w:color="auto"/>
        </w:pBdr>
        <w:spacing w:after="0"/>
        <w:jc w:val="right"/>
        <w:rPr>
          <w:ins w:id="48" w:author="sdutta" w:date="2014-06-26T11:35:00Z"/>
          <w:b/>
          <w:sz w:val="24"/>
        </w:rPr>
      </w:pPr>
    </w:p>
    <w:p w:rsidR="0090709F" w:rsidRDefault="0090709F" w:rsidP="008E5A3A">
      <w:pPr>
        <w:pBdr>
          <w:bottom w:val="single" w:sz="4" w:space="1" w:color="auto"/>
        </w:pBdr>
        <w:spacing w:after="0"/>
        <w:jc w:val="right"/>
        <w:rPr>
          <w:ins w:id="49" w:author="sdutta" w:date="2014-06-26T11:35:00Z"/>
          <w:b/>
          <w:sz w:val="24"/>
        </w:rPr>
      </w:pPr>
    </w:p>
    <w:p w:rsidR="0090709F" w:rsidRDefault="0090709F" w:rsidP="008E5A3A">
      <w:pPr>
        <w:pBdr>
          <w:bottom w:val="single" w:sz="4" w:space="1" w:color="auto"/>
        </w:pBdr>
        <w:spacing w:after="0"/>
        <w:jc w:val="right"/>
        <w:rPr>
          <w:ins w:id="50" w:author="sdutta" w:date="2014-06-26T11:35:00Z"/>
          <w:b/>
          <w:sz w:val="24"/>
        </w:rPr>
      </w:pPr>
    </w:p>
    <w:p w:rsidR="0090709F" w:rsidRDefault="0090709F" w:rsidP="008E5A3A">
      <w:pPr>
        <w:pBdr>
          <w:bottom w:val="single" w:sz="4" w:space="1" w:color="auto"/>
        </w:pBdr>
        <w:spacing w:after="0"/>
        <w:jc w:val="right"/>
        <w:rPr>
          <w:ins w:id="51" w:author="sdutta" w:date="2014-06-26T11:35:00Z"/>
          <w:b/>
          <w:sz w:val="24"/>
        </w:rPr>
      </w:pPr>
    </w:p>
    <w:p w:rsidR="0090709F" w:rsidRDefault="0090709F" w:rsidP="008E5A3A">
      <w:pPr>
        <w:pBdr>
          <w:bottom w:val="single" w:sz="4" w:space="1" w:color="auto"/>
        </w:pBdr>
        <w:spacing w:after="0"/>
        <w:jc w:val="right"/>
        <w:rPr>
          <w:ins w:id="52" w:author="sdutta" w:date="2014-06-26T11:35:00Z"/>
          <w:b/>
          <w:sz w:val="24"/>
        </w:rPr>
      </w:pPr>
    </w:p>
    <w:p w:rsidR="0090709F" w:rsidRDefault="0090709F" w:rsidP="008E5A3A">
      <w:pPr>
        <w:pBdr>
          <w:bottom w:val="single" w:sz="4" w:space="1" w:color="auto"/>
        </w:pBdr>
        <w:spacing w:after="0"/>
        <w:jc w:val="right"/>
        <w:rPr>
          <w:ins w:id="53" w:author="sdutta" w:date="2014-06-26T11:35:00Z"/>
          <w:b/>
          <w:sz w:val="24"/>
        </w:rPr>
      </w:pPr>
    </w:p>
    <w:p w:rsidR="0090709F" w:rsidRDefault="0090709F" w:rsidP="008E5A3A">
      <w:pPr>
        <w:pBdr>
          <w:bottom w:val="single" w:sz="4" w:space="1" w:color="auto"/>
        </w:pBdr>
        <w:spacing w:after="0"/>
        <w:jc w:val="right"/>
        <w:rPr>
          <w:ins w:id="54" w:author="sdutta" w:date="2014-06-26T11:35:00Z"/>
          <w:b/>
          <w:sz w:val="24"/>
        </w:rPr>
      </w:pPr>
    </w:p>
    <w:p w:rsidR="0090709F" w:rsidRDefault="0090709F" w:rsidP="008E5A3A">
      <w:pPr>
        <w:pBdr>
          <w:bottom w:val="single" w:sz="4" w:space="1" w:color="auto"/>
        </w:pBdr>
        <w:spacing w:after="0"/>
        <w:jc w:val="right"/>
        <w:rPr>
          <w:ins w:id="55" w:author="sdutta" w:date="2014-06-26T11:35:00Z"/>
          <w:b/>
          <w:sz w:val="24"/>
        </w:rPr>
      </w:pPr>
    </w:p>
    <w:p w:rsidR="0090709F" w:rsidRDefault="0090709F" w:rsidP="008E5A3A">
      <w:pPr>
        <w:pBdr>
          <w:bottom w:val="single" w:sz="4" w:space="1" w:color="auto"/>
        </w:pBdr>
        <w:spacing w:after="0"/>
        <w:jc w:val="right"/>
        <w:rPr>
          <w:ins w:id="56" w:author="sdutta" w:date="2014-06-26T11:35:00Z"/>
          <w:b/>
          <w:sz w:val="24"/>
        </w:rPr>
      </w:pPr>
    </w:p>
    <w:p w:rsidR="0090709F" w:rsidRDefault="0090709F" w:rsidP="008E5A3A">
      <w:pPr>
        <w:pBdr>
          <w:bottom w:val="single" w:sz="4" w:space="1" w:color="auto"/>
        </w:pBdr>
        <w:spacing w:after="0"/>
        <w:jc w:val="right"/>
        <w:rPr>
          <w:ins w:id="57" w:author="sdutta" w:date="2014-06-26T11:35:00Z"/>
          <w:b/>
          <w:sz w:val="24"/>
        </w:rPr>
      </w:pPr>
    </w:p>
    <w:p w:rsidR="0090709F" w:rsidRDefault="0090709F" w:rsidP="008E5A3A">
      <w:pPr>
        <w:pBdr>
          <w:bottom w:val="single" w:sz="4" w:space="1" w:color="auto"/>
        </w:pBdr>
        <w:spacing w:after="0"/>
        <w:jc w:val="right"/>
        <w:rPr>
          <w:ins w:id="58" w:author="sdutta" w:date="2014-06-26T11:35:00Z"/>
          <w:b/>
          <w:sz w:val="24"/>
        </w:rPr>
      </w:pPr>
    </w:p>
    <w:p w:rsidR="0090709F" w:rsidRDefault="0090709F" w:rsidP="008E5A3A">
      <w:pPr>
        <w:pBdr>
          <w:bottom w:val="single" w:sz="4" w:space="1" w:color="auto"/>
        </w:pBdr>
        <w:spacing w:after="0"/>
        <w:jc w:val="right"/>
        <w:rPr>
          <w:ins w:id="59" w:author="sdutta" w:date="2014-06-26T11:35:00Z"/>
          <w:b/>
          <w:sz w:val="24"/>
        </w:rPr>
      </w:pPr>
    </w:p>
    <w:p w:rsidR="0090709F" w:rsidRDefault="0090709F" w:rsidP="008E5A3A">
      <w:pPr>
        <w:pBdr>
          <w:bottom w:val="single" w:sz="4" w:space="1" w:color="auto"/>
        </w:pBdr>
        <w:spacing w:after="0"/>
        <w:jc w:val="right"/>
        <w:rPr>
          <w:ins w:id="60" w:author="sdutta" w:date="2014-06-26T11:35:00Z"/>
          <w:b/>
          <w:sz w:val="24"/>
        </w:rPr>
      </w:pPr>
    </w:p>
    <w:p w:rsidR="0090709F" w:rsidRDefault="0090709F" w:rsidP="008E5A3A">
      <w:pPr>
        <w:pBdr>
          <w:bottom w:val="single" w:sz="4" w:space="1" w:color="auto"/>
        </w:pBdr>
        <w:spacing w:after="0"/>
        <w:jc w:val="right"/>
        <w:rPr>
          <w:ins w:id="61" w:author="sdutta" w:date="2014-06-26T11:35:00Z"/>
          <w:b/>
          <w:sz w:val="24"/>
        </w:rPr>
      </w:pPr>
    </w:p>
    <w:p w:rsidR="0090709F" w:rsidRDefault="0090709F" w:rsidP="008E5A3A">
      <w:pPr>
        <w:pBdr>
          <w:bottom w:val="single" w:sz="4" w:space="1" w:color="auto"/>
        </w:pBdr>
        <w:spacing w:after="0"/>
        <w:jc w:val="right"/>
        <w:rPr>
          <w:ins w:id="62" w:author="sdutta" w:date="2014-06-26T11:35:00Z"/>
          <w:b/>
          <w:sz w:val="24"/>
        </w:rPr>
      </w:pPr>
    </w:p>
    <w:p w:rsidR="0090709F" w:rsidRDefault="0090709F" w:rsidP="008E5A3A">
      <w:pPr>
        <w:pBdr>
          <w:bottom w:val="single" w:sz="4" w:space="1" w:color="auto"/>
        </w:pBdr>
        <w:spacing w:after="0"/>
        <w:jc w:val="right"/>
        <w:rPr>
          <w:ins w:id="63" w:author="sdutta" w:date="2014-06-26T11:35:00Z"/>
          <w:b/>
          <w:sz w:val="24"/>
        </w:rPr>
      </w:pPr>
    </w:p>
    <w:p w:rsidR="0090709F" w:rsidRDefault="0090709F" w:rsidP="008E5A3A">
      <w:pPr>
        <w:pBdr>
          <w:bottom w:val="single" w:sz="4" w:space="1" w:color="auto"/>
        </w:pBdr>
        <w:spacing w:after="0"/>
        <w:jc w:val="right"/>
        <w:rPr>
          <w:ins w:id="64" w:author="sdutta" w:date="2014-06-26T11:35:00Z"/>
          <w:b/>
          <w:sz w:val="24"/>
        </w:rPr>
      </w:pPr>
    </w:p>
    <w:p w:rsidR="0090709F" w:rsidRDefault="0090709F" w:rsidP="008E5A3A">
      <w:pPr>
        <w:pBdr>
          <w:bottom w:val="single" w:sz="4" w:space="1" w:color="auto"/>
        </w:pBdr>
        <w:spacing w:after="0"/>
        <w:jc w:val="right"/>
        <w:rPr>
          <w:ins w:id="65" w:author="sdutta" w:date="2014-06-26T11:35:00Z"/>
          <w:b/>
          <w:sz w:val="24"/>
        </w:rPr>
      </w:pPr>
    </w:p>
    <w:p w:rsidR="0090709F" w:rsidRDefault="0090709F" w:rsidP="008E5A3A">
      <w:pPr>
        <w:pBdr>
          <w:bottom w:val="single" w:sz="4" w:space="1" w:color="auto"/>
        </w:pBdr>
        <w:spacing w:after="0"/>
        <w:jc w:val="right"/>
        <w:rPr>
          <w:ins w:id="66" w:author="sdutta" w:date="2014-06-26T11:35:00Z"/>
          <w:b/>
          <w:sz w:val="24"/>
        </w:rPr>
      </w:pPr>
    </w:p>
    <w:p w:rsidR="0090709F" w:rsidRDefault="0090709F" w:rsidP="008E5A3A">
      <w:pPr>
        <w:pBdr>
          <w:bottom w:val="single" w:sz="4" w:space="1" w:color="auto"/>
        </w:pBdr>
        <w:spacing w:after="0"/>
        <w:jc w:val="right"/>
        <w:rPr>
          <w:ins w:id="67" w:author="sdutta" w:date="2014-06-26T11:35:00Z"/>
          <w:b/>
          <w:sz w:val="24"/>
        </w:rPr>
      </w:pPr>
    </w:p>
    <w:p w:rsidR="0090709F" w:rsidRDefault="0090709F" w:rsidP="008E5A3A">
      <w:pPr>
        <w:pBdr>
          <w:bottom w:val="single" w:sz="4" w:space="1" w:color="auto"/>
        </w:pBdr>
        <w:spacing w:after="0"/>
        <w:jc w:val="right"/>
        <w:rPr>
          <w:ins w:id="68" w:author="sdutta" w:date="2014-06-26T11:35:00Z"/>
          <w:b/>
          <w:sz w:val="24"/>
        </w:rPr>
      </w:pPr>
    </w:p>
    <w:p w:rsidR="0090709F" w:rsidRDefault="0090709F" w:rsidP="008E5A3A">
      <w:pPr>
        <w:pBdr>
          <w:bottom w:val="single" w:sz="4" w:space="1" w:color="auto"/>
        </w:pBdr>
        <w:spacing w:after="0"/>
        <w:jc w:val="right"/>
        <w:rPr>
          <w:ins w:id="69" w:author="sdutta" w:date="2014-06-26T11:35:00Z"/>
          <w:b/>
          <w:sz w:val="24"/>
        </w:rPr>
      </w:pPr>
    </w:p>
    <w:p w:rsidR="0090709F" w:rsidRDefault="0090709F" w:rsidP="008E5A3A">
      <w:pPr>
        <w:pBdr>
          <w:bottom w:val="single" w:sz="4" w:space="1" w:color="auto"/>
        </w:pBdr>
        <w:spacing w:after="0"/>
        <w:jc w:val="right"/>
        <w:rPr>
          <w:ins w:id="70" w:author="sdutta" w:date="2014-06-26T11:35:00Z"/>
          <w:b/>
          <w:sz w:val="24"/>
        </w:rPr>
      </w:pPr>
    </w:p>
    <w:p w:rsidR="0090709F" w:rsidRDefault="0090709F" w:rsidP="008E5A3A">
      <w:pPr>
        <w:pBdr>
          <w:bottom w:val="single" w:sz="4" w:space="1" w:color="auto"/>
        </w:pBdr>
        <w:spacing w:after="0"/>
        <w:jc w:val="right"/>
        <w:rPr>
          <w:ins w:id="71" w:author="sdutta" w:date="2014-06-26T11:35:00Z"/>
          <w:b/>
          <w:sz w:val="24"/>
        </w:rPr>
      </w:pPr>
    </w:p>
    <w:p w:rsidR="0090709F" w:rsidRDefault="0090709F" w:rsidP="008E5A3A">
      <w:pPr>
        <w:pBdr>
          <w:bottom w:val="single" w:sz="4" w:space="1" w:color="auto"/>
        </w:pBdr>
        <w:spacing w:after="0"/>
        <w:jc w:val="right"/>
        <w:rPr>
          <w:ins w:id="72" w:author="sdutta" w:date="2014-06-26T11:35:00Z"/>
          <w:b/>
          <w:sz w:val="24"/>
        </w:rPr>
      </w:pPr>
    </w:p>
    <w:p w:rsidR="0090709F" w:rsidRDefault="0090709F" w:rsidP="008E5A3A">
      <w:pPr>
        <w:pBdr>
          <w:bottom w:val="single" w:sz="4" w:space="1" w:color="auto"/>
        </w:pBdr>
        <w:spacing w:after="0"/>
        <w:jc w:val="right"/>
        <w:rPr>
          <w:ins w:id="73" w:author="sdutta" w:date="2014-06-26T11:35:00Z"/>
          <w:b/>
          <w:sz w:val="24"/>
        </w:rPr>
      </w:pPr>
    </w:p>
    <w:p w:rsidR="0090709F" w:rsidRDefault="0090709F" w:rsidP="008E5A3A">
      <w:pPr>
        <w:pBdr>
          <w:bottom w:val="single" w:sz="4" w:space="1" w:color="auto"/>
        </w:pBdr>
        <w:spacing w:after="0"/>
        <w:jc w:val="right"/>
        <w:rPr>
          <w:ins w:id="74" w:author="sdutta" w:date="2014-06-26T11:35:00Z"/>
          <w:b/>
          <w:sz w:val="24"/>
        </w:rPr>
      </w:pPr>
    </w:p>
    <w:p w:rsidR="0090709F" w:rsidRDefault="0090709F" w:rsidP="008E5A3A">
      <w:pPr>
        <w:pBdr>
          <w:bottom w:val="single" w:sz="4" w:space="1" w:color="auto"/>
        </w:pBdr>
        <w:spacing w:after="0"/>
        <w:jc w:val="right"/>
        <w:rPr>
          <w:ins w:id="75" w:author="sdutta" w:date="2014-06-26T11:35:00Z"/>
          <w:b/>
          <w:sz w:val="24"/>
        </w:rPr>
      </w:pPr>
    </w:p>
    <w:p w:rsidR="0090709F" w:rsidRDefault="0090709F" w:rsidP="008E5A3A">
      <w:pPr>
        <w:pBdr>
          <w:bottom w:val="single" w:sz="4" w:space="1" w:color="auto"/>
        </w:pBdr>
        <w:spacing w:after="0"/>
        <w:jc w:val="right"/>
        <w:rPr>
          <w:ins w:id="76" w:author="sdutta" w:date="2014-06-26T11:35:00Z"/>
          <w:b/>
          <w:sz w:val="24"/>
        </w:rPr>
      </w:pPr>
    </w:p>
    <w:p w:rsidR="0090709F" w:rsidRDefault="0090709F" w:rsidP="008E5A3A">
      <w:pPr>
        <w:pBdr>
          <w:bottom w:val="single" w:sz="4" w:space="1" w:color="auto"/>
        </w:pBdr>
        <w:spacing w:after="0"/>
        <w:jc w:val="right"/>
        <w:rPr>
          <w:ins w:id="77" w:author="sdutta" w:date="2014-06-26T11:35:00Z"/>
          <w:b/>
          <w:sz w:val="24"/>
        </w:rPr>
      </w:pPr>
    </w:p>
    <w:p w:rsidR="0090709F" w:rsidRDefault="0090709F" w:rsidP="008E5A3A">
      <w:pPr>
        <w:pBdr>
          <w:bottom w:val="single" w:sz="4" w:space="1" w:color="auto"/>
        </w:pBdr>
        <w:spacing w:after="0"/>
        <w:jc w:val="right"/>
        <w:rPr>
          <w:ins w:id="78" w:author="sdutta" w:date="2014-06-26T11:35:00Z"/>
          <w:b/>
          <w:sz w:val="24"/>
        </w:rPr>
      </w:pPr>
    </w:p>
    <w:p w:rsidR="0090709F" w:rsidRDefault="0090709F" w:rsidP="008E5A3A">
      <w:pPr>
        <w:pBdr>
          <w:bottom w:val="single" w:sz="4" w:space="1" w:color="auto"/>
        </w:pBdr>
        <w:spacing w:after="0"/>
        <w:jc w:val="right"/>
        <w:rPr>
          <w:ins w:id="79" w:author="sdutta" w:date="2014-06-26T11:35:00Z"/>
          <w:b/>
          <w:sz w:val="24"/>
        </w:rPr>
      </w:pPr>
    </w:p>
    <w:p w:rsidR="0090709F" w:rsidRDefault="0090709F" w:rsidP="008E5A3A">
      <w:pPr>
        <w:pBdr>
          <w:bottom w:val="single" w:sz="4" w:space="1" w:color="auto"/>
        </w:pBdr>
        <w:spacing w:after="0"/>
        <w:jc w:val="right"/>
        <w:rPr>
          <w:ins w:id="80" w:author="sdutta" w:date="2014-06-26T11:35:00Z"/>
          <w:b/>
          <w:sz w:val="24"/>
        </w:rPr>
      </w:pPr>
    </w:p>
    <w:p w:rsidR="0090709F" w:rsidRDefault="0090709F" w:rsidP="008E5A3A">
      <w:pPr>
        <w:pBdr>
          <w:bottom w:val="single" w:sz="4" w:space="1" w:color="auto"/>
        </w:pBdr>
        <w:spacing w:after="0"/>
        <w:jc w:val="right"/>
        <w:rPr>
          <w:ins w:id="81" w:author="sdutta" w:date="2014-06-26T11:35:00Z"/>
          <w:b/>
          <w:sz w:val="24"/>
        </w:rPr>
      </w:pPr>
    </w:p>
    <w:p w:rsidR="008E5A3A" w:rsidRPr="008E5A3A" w:rsidRDefault="00C3168B" w:rsidP="008E5A3A">
      <w:pPr>
        <w:pBdr>
          <w:bottom w:val="single" w:sz="4" w:space="1" w:color="auto"/>
        </w:pBdr>
        <w:spacing w:after="0"/>
        <w:jc w:val="right"/>
        <w:rPr>
          <w:b/>
          <w:sz w:val="24"/>
        </w:rPr>
      </w:pPr>
      <w:r>
        <w:rPr>
          <w:b/>
          <w:sz w:val="24"/>
        </w:rPr>
        <w:t>FORM</w:t>
      </w:r>
      <w:r w:rsidR="007F33F2">
        <w:rPr>
          <w:b/>
          <w:sz w:val="24"/>
        </w:rPr>
        <w:t>:</w:t>
      </w:r>
      <w:r w:rsidR="00067870">
        <w:rPr>
          <w:b/>
          <w:sz w:val="24"/>
        </w:rPr>
        <w:t xml:space="preserve"> </w:t>
      </w:r>
      <w:r w:rsidR="008E5A3A" w:rsidRPr="008E5A3A">
        <w:rPr>
          <w:b/>
          <w:sz w:val="24"/>
        </w:rPr>
        <w:t>DP</w:t>
      </w:r>
      <w:r w:rsidR="00067870">
        <w:rPr>
          <w:b/>
          <w:sz w:val="24"/>
        </w:rPr>
        <w:t xml:space="preserve"> – A</w:t>
      </w:r>
      <w:r>
        <w:rPr>
          <w:b/>
          <w:sz w:val="24"/>
        </w:rPr>
        <w:t xml:space="preserve"> – 01</w:t>
      </w:r>
    </w:p>
    <w:p w:rsidR="00AA70E2" w:rsidRPr="00A30313" w:rsidRDefault="008E5A3A" w:rsidP="00A47A3B">
      <w:pPr>
        <w:pStyle w:val="Header"/>
        <w:shd w:val="clear" w:color="auto" w:fill="D9D9D9" w:themeFill="background1" w:themeFillShade="D9"/>
        <w:jc w:val="center"/>
        <w:rPr>
          <w:b/>
          <w:sz w:val="24"/>
        </w:rPr>
      </w:pPr>
      <w:bookmarkStart w:id="82" w:name="OLE_LINK1"/>
      <w:bookmarkStart w:id="83" w:name="OLE_LINK2"/>
      <w:r w:rsidRPr="008E5A3A">
        <w:rPr>
          <w:b/>
          <w:sz w:val="24"/>
        </w:rPr>
        <w:t>Application for Development Permission</w:t>
      </w:r>
      <w:bookmarkEnd w:id="82"/>
      <w:bookmarkEnd w:id="83"/>
      <w:r w:rsidR="00067870">
        <w:rPr>
          <w:rStyle w:val="FootnoteReference"/>
          <w:b/>
          <w:sz w:val="24"/>
        </w:rPr>
        <w:footnoteReference w:id="2"/>
      </w:r>
    </w:p>
    <w:p w:rsidR="00304C9C" w:rsidRPr="008D3B33" w:rsidRDefault="008E5A3A" w:rsidP="00304C9C">
      <w:pPr>
        <w:autoSpaceDE w:val="0"/>
        <w:autoSpaceDN w:val="0"/>
        <w:adjustRightInd w:val="0"/>
        <w:jc w:val="both"/>
        <w:rPr>
          <w:rFonts w:cs="Times New Roman"/>
          <w:sz w:val="20"/>
          <w:szCs w:val="20"/>
        </w:rPr>
      </w:pPr>
      <w:proofErr w:type="gramStart"/>
      <w:r w:rsidRPr="008E5A3A">
        <w:rPr>
          <w:rFonts w:cs="Times New Roman"/>
          <w:sz w:val="20"/>
          <w:szCs w:val="20"/>
        </w:rPr>
        <w:t>Application for development permission under sections 27, 34 and 49 of G.T.P. &amp; U. D. Act.</w:t>
      </w:r>
      <w:proofErr w:type="gramEnd"/>
      <w:r w:rsidRPr="008E5A3A">
        <w:rPr>
          <w:rFonts w:cs="Times New Roman"/>
          <w:sz w:val="20"/>
          <w:szCs w:val="20"/>
        </w:rPr>
        <w:t xml:space="preserve"> 1976</w:t>
      </w:r>
      <w:r w:rsidR="00E10368">
        <w:rPr>
          <w:rFonts w:cs="Times New Roman"/>
          <w:sz w:val="20"/>
          <w:szCs w:val="20"/>
        </w:rPr>
        <w:t>.</w:t>
      </w: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To</w:t>
      </w:r>
    </w:p>
    <w:p w:rsidR="008E5A3A" w:rsidRDefault="004F3E95" w:rsidP="008E5A3A">
      <w:pPr>
        <w:autoSpaceDE w:val="0"/>
        <w:autoSpaceDN w:val="0"/>
        <w:adjustRightInd w:val="0"/>
        <w:spacing w:after="0" w:line="240" w:lineRule="auto"/>
        <w:ind w:firstLine="720"/>
        <w:jc w:val="both"/>
        <w:rPr>
          <w:rFonts w:cs="Times New Roman"/>
          <w:sz w:val="20"/>
        </w:rPr>
      </w:pPr>
      <w:r w:rsidRPr="0069235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sz w:val="20"/>
        </w:rPr>
      </w:pPr>
    </w:p>
    <w:p w:rsidR="007C7F74" w:rsidDel="006470EB" w:rsidRDefault="007C7F74" w:rsidP="00A47A3B">
      <w:pPr>
        <w:autoSpaceDE w:val="0"/>
        <w:autoSpaceDN w:val="0"/>
        <w:adjustRightInd w:val="0"/>
        <w:spacing w:after="0" w:line="240" w:lineRule="auto"/>
        <w:jc w:val="both"/>
        <w:rPr>
          <w:del w:id="86" w:author="sdutta" w:date="2014-06-26T11:21:00Z"/>
          <w:rFonts w:cs="Times New Roman"/>
          <w:sz w:val="20"/>
        </w:rPr>
      </w:pPr>
    </w:p>
    <w:p w:rsidR="007C7F74" w:rsidDel="006470EB" w:rsidRDefault="007C7F74" w:rsidP="00A47A3B">
      <w:pPr>
        <w:autoSpaceDE w:val="0"/>
        <w:autoSpaceDN w:val="0"/>
        <w:adjustRightInd w:val="0"/>
        <w:spacing w:after="0" w:line="240" w:lineRule="auto"/>
        <w:jc w:val="both"/>
        <w:rPr>
          <w:del w:id="87" w:author="sdutta" w:date="2014-06-26T11:21:00Z"/>
          <w:rFonts w:cs="Times New Roman"/>
          <w:sz w:val="20"/>
        </w:rPr>
      </w:pPr>
    </w:p>
    <w:p w:rsidR="00AF2E2B"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Sir,</w:t>
      </w:r>
    </w:p>
    <w:p w:rsidR="008D3B33" w:rsidRPr="008D3B33" w:rsidRDefault="008E5A3A" w:rsidP="00A47A3B">
      <w:pPr>
        <w:autoSpaceDE w:val="0"/>
        <w:autoSpaceDN w:val="0"/>
        <w:adjustRightInd w:val="0"/>
        <w:jc w:val="both"/>
        <w:rPr>
          <w:rFonts w:cs="Times New Roman"/>
          <w:sz w:val="20"/>
        </w:rPr>
      </w:pPr>
      <w:r w:rsidRPr="008E5A3A">
        <w:rPr>
          <w:rFonts w:cs="Times New Roman"/>
          <w:sz w:val="20"/>
        </w:rPr>
        <w:t>I hereby give intimation that I intend to develop the following building in GIFT Area, in accordance with the GIFT Area Development Control Regulations and UDAS provided by the GIFT:.</w:t>
      </w:r>
    </w:p>
    <w:tbl>
      <w:tblPr>
        <w:tblStyle w:val="TableGrid"/>
        <w:tblW w:w="0" w:type="auto"/>
        <w:jc w:val="center"/>
        <w:tblLook w:val="04A0"/>
      </w:tblPr>
      <w:tblGrid>
        <w:gridCol w:w="962"/>
        <w:gridCol w:w="2137"/>
        <w:gridCol w:w="4208"/>
      </w:tblGrid>
      <w:tr w:rsidR="00AF2E2B" w:rsidRPr="00EB4761" w:rsidTr="00EF4C8C">
        <w:trPr>
          <w:trHeight w:val="197"/>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AF2E2B" w:rsidRPr="00EB4761" w:rsidTr="00EB4761">
        <w:trPr>
          <w:trHeight w:val="269"/>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AF2E2B" w:rsidRPr="00EB4761" w:rsidTr="00B52460">
        <w:trPr>
          <w:trHeight w:val="96"/>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AF2E2B" w:rsidRPr="00EB4761" w:rsidTr="00E43E1E">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8E5A3A" w:rsidRPr="008E5A3A" w:rsidRDefault="008E5A3A" w:rsidP="008E5A3A">
      <w:pPr>
        <w:autoSpaceDE w:val="0"/>
        <w:autoSpaceDN w:val="0"/>
        <w:adjustRightInd w:val="0"/>
        <w:spacing w:before="240" w:after="0" w:line="240" w:lineRule="auto"/>
        <w:jc w:val="both"/>
        <w:rPr>
          <w:rFonts w:cs="Times New Roman"/>
          <w:sz w:val="20"/>
        </w:rPr>
      </w:pPr>
      <w:r w:rsidRPr="008E5A3A">
        <w:rPr>
          <w:rFonts w:cs="Times New Roman"/>
          <w:sz w:val="20"/>
        </w:rPr>
        <w:t>I forward herewith the following plans and specifications in quadruplicate duly signed by me and......................................................................................................................................... (Name in block letters)</w:t>
      </w:r>
      <w:ins w:id="88" w:author="sdutta" w:date="2014-06-26T11:22:00Z">
        <w:r w:rsidR="006470EB">
          <w:rPr>
            <w:rFonts w:cs="Times New Roman"/>
            <w:sz w:val="20"/>
          </w:rPr>
          <w:t xml:space="preserve"> </w:t>
        </w:r>
      </w:ins>
      <w:moveToRangeStart w:id="89" w:author="sdutta" w:date="2014-06-26T11:22:00Z" w:name="move391545076"/>
      <w:moveTo w:id="90" w:author="sdutta" w:date="2014-06-26T11:22:00Z">
        <w:r w:rsidR="006470EB" w:rsidRPr="008E5A3A">
          <w:rPr>
            <w:rFonts w:cs="Times New Roman"/>
            <w:sz w:val="20"/>
          </w:rPr>
          <w:t xml:space="preserve">the Architect/Engineer/Structural Engineer/Supervisor/Town Planner/Landscape Architect/Urban Designer, Accreditation No. ...........................................who has designed the proposed </w:t>
        </w:r>
        <w:proofErr w:type="gramStart"/>
        <w:r w:rsidR="006470EB" w:rsidRPr="008E5A3A">
          <w:rPr>
            <w:rFonts w:cs="Times New Roman"/>
            <w:sz w:val="20"/>
          </w:rPr>
          <w:t>development.</w:t>
        </w:r>
      </w:moveTo>
      <w:moveToRangeEnd w:id="89"/>
      <w:proofErr w:type="gramEnd"/>
    </w:p>
    <w:tbl>
      <w:tblPr>
        <w:tblStyle w:val="TableGrid"/>
        <w:tblW w:w="7320" w:type="dxa"/>
        <w:jc w:val="center"/>
        <w:tblInd w:w="-3909" w:type="dxa"/>
        <w:tblLook w:val="04A0"/>
      </w:tblPr>
      <w:tblGrid>
        <w:gridCol w:w="2741"/>
        <w:gridCol w:w="4579"/>
      </w:tblGrid>
      <w:tr w:rsidR="000F361F" w:rsidRPr="008D3B33" w:rsidTr="00EB4761">
        <w:trPr>
          <w:trHeight w:val="20"/>
          <w:jc w:val="center"/>
        </w:trPr>
        <w:tc>
          <w:tcPr>
            <w:tcW w:w="1110" w:type="dxa"/>
            <w:vAlign w:val="center"/>
          </w:tcPr>
          <w:p w:rsidR="008E5A3A" w:rsidRPr="008E5A3A" w:rsidRDefault="008E5A3A" w:rsidP="008E5A3A">
            <w:pPr>
              <w:autoSpaceDE w:val="0"/>
              <w:autoSpaceDN w:val="0"/>
              <w:adjustRightInd w:val="0"/>
              <w:spacing w:line="276" w:lineRule="auto"/>
              <w:jc w:val="center"/>
              <w:rPr>
                <w:rFonts w:cs="Times New Roman"/>
                <w:b/>
                <w:sz w:val="20"/>
              </w:rPr>
            </w:pPr>
            <w:moveFromRangeStart w:id="91" w:author="sdutta" w:date="2014-06-26T11:22:00Z" w:name="move391545076"/>
            <w:moveFrom w:id="92" w:author="sdutta" w:date="2014-06-26T11:22:00Z">
              <w:r w:rsidRPr="008E5A3A" w:rsidDel="006470EB">
                <w:rPr>
                  <w:rFonts w:cs="Times New Roman"/>
                  <w:sz w:val="20"/>
                </w:rPr>
                <w:t xml:space="preserve"> the Architect/Engineer/Structural Engineer/Supervisor/Town Planner/Landscape Architect/Urban Designer, Accreditation No. ...........................................who has designed the proposed development.</w:t>
              </w:r>
            </w:moveFrom>
            <w:moveFromRangeEnd w:id="91"/>
            <w:r w:rsidRPr="008E5A3A">
              <w:rPr>
                <w:rFonts w:cs="Times New Roman"/>
                <w:b/>
                <w:sz w:val="20"/>
              </w:rPr>
              <w:t>Sr. No.</w:t>
            </w:r>
          </w:p>
        </w:tc>
        <w:tc>
          <w:tcPr>
            <w:tcW w:w="621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Documents</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ascii="Calibri" w:hAnsi="Calibri"/>
                <w:iCs/>
                <w:sz w:val="20"/>
              </w:rPr>
              <w:t>True/Attested copy of Letter of Allotment as issued by the GIFT.</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ascii="Calibri" w:hAnsi="Calibri"/>
                <w:iCs/>
                <w:sz w:val="20"/>
              </w:rPr>
              <w:t>True/Attested Copy of ‘Agreement to Lease’,</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6210" w:type="dxa"/>
          </w:tcPr>
          <w:p w:rsidR="008E5A3A" w:rsidRPr="008E5A3A" w:rsidRDefault="008E5A3A" w:rsidP="008E5A3A">
            <w:pPr>
              <w:autoSpaceDE w:val="0"/>
              <w:autoSpaceDN w:val="0"/>
              <w:adjustRightInd w:val="0"/>
              <w:spacing w:line="276" w:lineRule="auto"/>
              <w:jc w:val="both"/>
              <w:rPr>
                <w:rFonts w:ascii="Calibri" w:hAnsi="Calibri"/>
                <w:iCs/>
                <w:sz w:val="20"/>
              </w:rPr>
            </w:pPr>
            <w:r w:rsidRPr="008E5A3A">
              <w:rPr>
                <w:rFonts w:ascii="Calibri" w:hAnsi="Calibri"/>
                <w:iCs/>
                <w:sz w:val="20"/>
              </w:rPr>
              <w:t>UDAS as provided by the GIFT.</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4.</w:t>
            </w:r>
          </w:p>
        </w:tc>
        <w:tc>
          <w:tcPr>
            <w:tcW w:w="6210" w:type="dxa"/>
          </w:tcPr>
          <w:p w:rsidR="008E5A3A" w:rsidRPr="008E5A3A" w:rsidRDefault="008E5A3A" w:rsidP="008E5A3A">
            <w:pPr>
              <w:tabs>
                <w:tab w:val="left" w:pos="2924"/>
              </w:tabs>
              <w:autoSpaceDE w:val="0"/>
              <w:autoSpaceDN w:val="0"/>
              <w:adjustRightInd w:val="0"/>
              <w:spacing w:line="276" w:lineRule="auto"/>
              <w:jc w:val="both"/>
              <w:rPr>
                <w:rFonts w:cs="Times New Roman"/>
                <w:sz w:val="20"/>
              </w:rPr>
            </w:pPr>
            <w:r w:rsidRPr="008E5A3A">
              <w:rPr>
                <w:rFonts w:cs="Times New Roman"/>
                <w:sz w:val="20"/>
              </w:rPr>
              <w:t>Key plan</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5.</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cs="Times New Roman"/>
                <w:sz w:val="20"/>
              </w:rPr>
              <w:t>Site plan</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6.</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cs="Times New Roman"/>
                <w:sz w:val="20"/>
              </w:rPr>
              <w:t>Building drawings</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7.</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cs="Times New Roman"/>
                <w:sz w:val="20"/>
              </w:rPr>
              <w:t>Utility Statement</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8.</w:t>
            </w:r>
          </w:p>
        </w:tc>
        <w:tc>
          <w:tcPr>
            <w:tcW w:w="6210" w:type="dxa"/>
          </w:tcPr>
          <w:p w:rsidR="008E5A3A" w:rsidRPr="008E5A3A" w:rsidRDefault="008E5A3A" w:rsidP="008E5A3A">
            <w:pPr>
              <w:autoSpaceDE w:val="0"/>
              <w:autoSpaceDN w:val="0"/>
              <w:adjustRightInd w:val="0"/>
              <w:spacing w:line="276" w:lineRule="auto"/>
              <w:jc w:val="both"/>
              <w:rPr>
                <w:rFonts w:cs="Times New Roman"/>
                <w:sz w:val="20"/>
              </w:rPr>
            </w:pPr>
            <w:r w:rsidRPr="008E5A3A">
              <w:rPr>
                <w:rFonts w:cs="Times New Roman"/>
                <w:sz w:val="20"/>
              </w:rPr>
              <w:t>Certificate for Undertaking of Accredited Architect/Engineer</w:t>
            </w:r>
          </w:p>
        </w:tc>
      </w:tr>
      <w:tr w:rsidR="00EF4C8C" w:rsidRPr="008D3B33" w:rsidTr="00EB4761">
        <w:trPr>
          <w:trHeight w:val="20"/>
          <w:jc w:val="center"/>
        </w:trPr>
        <w:tc>
          <w:tcPr>
            <w:tcW w:w="1110"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9.</w:t>
            </w:r>
          </w:p>
        </w:tc>
        <w:tc>
          <w:tcPr>
            <w:tcW w:w="6210" w:type="dxa"/>
          </w:tcPr>
          <w:p w:rsidR="008E5A3A" w:rsidRPr="008E5A3A" w:rsidRDefault="008E5A3A" w:rsidP="008E5A3A">
            <w:pPr>
              <w:spacing w:line="276" w:lineRule="auto"/>
              <w:rPr>
                <w:rFonts w:cs="Times New Roman"/>
                <w:sz w:val="20"/>
              </w:rPr>
            </w:pPr>
            <w:r w:rsidRPr="008E5A3A">
              <w:rPr>
                <w:sz w:val="20"/>
              </w:rPr>
              <w:t>Any other document as prescribed by the Competent Authority or stipulated in the Development Permission. (Please specify)</w:t>
            </w:r>
          </w:p>
        </w:tc>
      </w:tr>
    </w:tbl>
    <w:p w:rsidR="00114B1A" w:rsidRDefault="00114B1A" w:rsidP="00114B1A">
      <w:pPr>
        <w:autoSpaceDE w:val="0"/>
        <w:autoSpaceDN w:val="0"/>
        <w:adjustRightInd w:val="0"/>
        <w:spacing w:after="0" w:line="240" w:lineRule="auto"/>
        <w:jc w:val="both"/>
        <w:rPr>
          <w:rFonts w:cs="Times New Roman"/>
          <w:sz w:val="20"/>
        </w:rPr>
      </w:pPr>
    </w:p>
    <w:p w:rsidR="00114B1A" w:rsidRPr="00114B1A" w:rsidRDefault="001C74BE" w:rsidP="00114B1A">
      <w:pPr>
        <w:autoSpaceDE w:val="0"/>
        <w:autoSpaceDN w:val="0"/>
        <w:adjustRightInd w:val="0"/>
        <w:spacing w:after="0" w:line="240" w:lineRule="auto"/>
        <w:jc w:val="both"/>
        <w:rPr>
          <w:rFonts w:cs="Times New Roman"/>
          <w:sz w:val="20"/>
        </w:rPr>
      </w:pPr>
      <w:r>
        <w:rPr>
          <w:rFonts w:cs="Times New Roman"/>
          <w:sz w:val="20"/>
        </w:rPr>
        <w:lastRenderedPageBreak/>
        <w:t>I shall abide all the compliance of the GIFT Area Development Control Regulations and any notices through letter in sprit of these regulations.</w:t>
      </w:r>
      <w:r w:rsidR="00114B1A">
        <w:rPr>
          <w:rFonts w:cs="Times New Roman"/>
          <w:sz w:val="20"/>
        </w:rPr>
        <w:t xml:space="preserve"> In case of any </w:t>
      </w:r>
      <w:r w:rsidR="00114B1A" w:rsidRPr="00114B1A">
        <w:rPr>
          <w:rFonts w:cs="Times New Roman"/>
          <w:sz w:val="20"/>
        </w:rPr>
        <w:t>misrepresentation or by producing false documents, such development permission shall be cancelled/ revoked.</w:t>
      </w:r>
    </w:p>
    <w:p w:rsidR="00114B1A" w:rsidRDefault="00114B1A">
      <w:pPr>
        <w:autoSpaceDE w:val="0"/>
        <w:autoSpaceDN w:val="0"/>
        <w:adjustRightInd w:val="0"/>
        <w:spacing w:after="0" w:line="240" w:lineRule="auto"/>
        <w:jc w:val="both"/>
        <w:rPr>
          <w:rFonts w:cs="Times New Roman"/>
          <w:sz w:val="20"/>
        </w:rPr>
      </w:pPr>
    </w:p>
    <w:p w:rsidR="00692353" w:rsidRPr="00692353" w:rsidRDefault="008E5A3A">
      <w:pPr>
        <w:autoSpaceDE w:val="0"/>
        <w:autoSpaceDN w:val="0"/>
        <w:adjustRightInd w:val="0"/>
        <w:spacing w:after="0" w:line="240" w:lineRule="auto"/>
        <w:jc w:val="both"/>
        <w:rPr>
          <w:rFonts w:cs="Times New Roman"/>
          <w:sz w:val="20"/>
        </w:rPr>
      </w:pPr>
      <w:r w:rsidRPr="008E5A3A">
        <w:rPr>
          <w:rFonts w:cs="Times New Roman"/>
          <w:sz w:val="20"/>
        </w:rPr>
        <w:t>I request that the Development Permission may be accorded to me.</w:t>
      </w:r>
    </w:p>
    <w:p w:rsidR="00A30313" w:rsidRPr="008D3B33" w:rsidRDefault="00A30313" w:rsidP="00A47A3B">
      <w:pPr>
        <w:autoSpaceDE w:val="0"/>
        <w:autoSpaceDN w:val="0"/>
        <w:adjustRightInd w:val="0"/>
        <w:spacing w:after="0" w:line="240" w:lineRule="auto"/>
        <w:jc w:val="right"/>
        <w:rPr>
          <w:rFonts w:cs="Times New Roman"/>
          <w:sz w:val="20"/>
        </w:rPr>
      </w:pPr>
    </w:p>
    <w:p w:rsidR="0003761B"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Signature of Developer......................................................</w:t>
      </w:r>
    </w:p>
    <w:p w:rsidR="0003761B"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Name of the Developer......................................................</w:t>
      </w:r>
    </w:p>
    <w:p w:rsidR="0003761B" w:rsidRPr="008D3B33" w:rsidRDefault="008E5A3A" w:rsidP="00A47A3B">
      <w:pPr>
        <w:autoSpaceDE w:val="0"/>
        <w:autoSpaceDN w:val="0"/>
        <w:adjustRightInd w:val="0"/>
        <w:spacing w:after="0" w:line="240" w:lineRule="auto"/>
        <w:ind w:left="5040" w:firstLine="720"/>
        <w:jc w:val="center"/>
        <w:rPr>
          <w:rFonts w:cs="Times New Roman"/>
          <w:sz w:val="20"/>
        </w:rPr>
      </w:pPr>
      <w:r w:rsidRPr="008E5A3A">
        <w:rPr>
          <w:rFonts w:cs="Times New Roman"/>
          <w:sz w:val="20"/>
        </w:rPr>
        <w:t>(</w:t>
      </w:r>
      <w:proofErr w:type="gramStart"/>
      <w:r w:rsidRPr="008E5A3A">
        <w:rPr>
          <w:rFonts w:cs="Times New Roman"/>
          <w:sz w:val="20"/>
        </w:rPr>
        <w:t>in</w:t>
      </w:r>
      <w:proofErr w:type="gramEnd"/>
      <w:r w:rsidRPr="008E5A3A">
        <w:rPr>
          <w:rFonts w:cs="Times New Roman"/>
          <w:sz w:val="20"/>
        </w:rPr>
        <w:t xml:space="preserve"> block letters)</w:t>
      </w:r>
    </w:p>
    <w:p w:rsidR="0003761B"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 xml:space="preserve">Address of </w:t>
      </w:r>
      <w:del w:id="93" w:author="sdutta" w:date="2014-06-26T11:22:00Z">
        <w:r w:rsidRPr="008E5A3A" w:rsidDel="006470EB">
          <w:rPr>
            <w:rFonts w:cs="Times New Roman"/>
            <w:sz w:val="20"/>
          </w:rPr>
          <w:delText>Developer .........................................................</w:delText>
        </w:r>
      </w:del>
      <w:ins w:id="94" w:author="sdutta" w:date="2014-06-26T11:22:00Z">
        <w:r w:rsidR="006470EB" w:rsidRPr="008E5A3A">
          <w:rPr>
            <w:rFonts w:cs="Times New Roman"/>
            <w:sz w:val="20"/>
          </w:rPr>
          <w:t>Developer.........................................................</w:t>
        </w:r>
      </w:ins>
    </w:p>
    <w:p w:rsidR="0003761B"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w:t>
      </w:r>
    </w:p>
    <w:p w:rsidR="008E5A3A" w:rsidRDefault="008E5A3A" w:rsidP="008E5A3A">
      <w:pPr>
        <w:autoSpaceDE w:val="0"/>
        <w:autoSpaceDN w:val="0"/>
        <w:adjustRightInd w:val="0"/>
        <w:spacing w:after="0" w:line="240" w:lineRule="auto"/>
        <w:rPr>
          <w:b/>
          <w:sz w:val="24"/>
        </w:rPr>
      </w:pPr>
      <w:r w:rsidRPr="008E5A3A">
        <w:rPr>
          <w:rFonts w:cs="Times New Roman"/>
          <w:sz w:val="20"/>
        </w:rPr>
        <w:t>Date: .........................</w:t>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t xml:space="preserve">        </w:t>
      </w:r>
      <w:r w:rsidR="008D3B33">
        <w:rPr>
          <w:rFonts w:cs="Times New Roman"/>
          <w:sz w:val="20"/>
        </w:rPr>
        <w:t xml:space="preserve">    </w:t>
      </w:r>
      <w:r w:rsidRPr="008E5A3A">
        <w:rPr>
          <w:rFonts w:cs="Times New Roman"/>
          <w:sz w:val="20"/>
        </w:rPr>
        <w:t>……....................................................</w:t>
      </w:r>
      <w:r w:rsidR="008D3B33">
        <w:rPr>
          <w:b/>
          <w:sz w:val="24"/>
        </w:rPr>
        <w:br w:type="page"/>
      </w:r>
    </w:p>
    <w:p w:rsidR="007F33F2" w:rsidRPr="00A30313" w:rsidRDefault="007F33F2" w:rsidP="007F33F2">
      <w:pPr>
        <w:pBdr>
          <w:bottom w:val="single" w:sz="4" w:space="1" w:color="auto"/>
        </w:pBdr>
        <w:spacing w:after="0"/>
        <w:jc w:val="right"/>
        <w:rPr>
          <w:b/>
          <w:sz w:val="24"/>
        </w:rPr>
      </w:pPr>
      <w:r>
        <w:rPr>
          <w:b/>
          <w:sz w:val="24"/>
        </w:rPr>
        <w:lastRenderedPageBreak/>
        <w:t>FORM</w:t>
      </w:r>
      <w:r w:rsidR="00EE6D55">
        <w:rPr>
          <w:b/>
          <w:sz w:val="24"/>
        </w:rPr>
        <w:t>:</w:t>
      </w:r>
      <w:r>
        <w:rPr>
          <w:b/>
          <w:sz w:val="24"/>
        </w:rPr>
        <w:t xml:space="preserve"> </w:t>
      </w:r>
      <w:r w:rsidRPr="00A30313">
        <w:rPr>
          <w:b/>
          <w:sz w:val="24"/>
        </w:rPr>
        <w:t>DP</w:t>
      </w:r>
      <w:r>
        <w:rPr>
          <w:b/>
          <w:sz w:val="24"/>
        </w:rPr>
        <w:t xml:space="preserve"> – A – 0</w:t>
      </w:r>
      <w:r w:rsidR="00805DEE">
        <w:rPr>
          <w:b/>
          <w:sz w:val="24"/>
        </w:rPr>
        <w:t>2</w:t>
      </w:r>
    </w:p>
    <w:p w:rsidR="00323AE1" w:rsidRDefault="006B2622">
      <w:pPr>
        <w:pStyle w:val="Header"/>
        <w:shd w:val="clear" w:color="auto" w:fill="D9D9D9" w:themeFill="background1" w:themeFillShade="D9"/>
        <w:jc w:val="center"/>
        <w:rPr>
          <w:b/>
          <w:sz w:val="28"/>
        </w:rPr>
      </w:pPr>
      <w:r>
        <w:rPr>
          <w:b/>
          <w:sz w:val="28"/>
        </w:rPr>
        <w:t>Statement Formats</w:t>
      </w:r>
      <w:r w:rsidRPr="00763D31">
        <w:rPr>
          <w:b/>
          <w:sz w:val="28"/>
        </w:rPr>
        <w:t xml:space="preserve"> for </w:t>
      </w:r>
      <w:r w:rsidR="00016433">
        <w:rPr>
          <w:b/>
          <w:sz w:val="28"/>
        </w:rPr>
        <w:t>Development</w:t>
      </w:r>
      <w:r w:rsidR="00016433" w:rsidRPr="00763D31">
        <w:rPr>
          <w:b/>
          <w:sz w:val="28"/>
        </w:rPr>
        <w:t xml:space="preserve"> </w:t>
      </w:r>
      <w:r w:rsidR="000F5BC8">
        <w:rPr>
          <w:b/>
          <w:sz w:val="28"/>
        </w:rPr>
        <w:t>Permission</w:t>
      </w:r>
      <w:r w:rsidR="007F33F2">
        <w:rPr>
          <w:rStyle w:val="FootnoteReference"/>
          <w:b/>
          <w:sz w:val="28"/>
        </w:rPr>
        <w:footnoteReference w:id="3"/>
      </w:r>
    </w:p>
    <w:p w:rsidR="008E5A3A" w:rsidRDefault="008E5A3A" w:rsidP="008E5A3A">
      <w:pPr>
        <w:pStyle w:val="ListParagraph"/>
        <w:spacing w:after="0"/>
        <w:ind w:left="540"/>
        <w:rPr>
          <w:b/>
        </w:rPr>
      </w:pPr>
    </w:p>
    <w:p w:rsidR="00D0710E" w:rsidRDefault="00D0710E" w:rsidP="00D0710E">
      <w:pPr>
        <w:pStyle w:val="ListParagraph"/>
        <w:numPr>
          <w:ilvl w:val="0"/>
          <w:numId w:val="17"/>
        </w:numPr>
        <w:spacing w:after="0"/>
        <w:ind w:left="540"/>
        <w:rPr>
          <w:b/>
        </w:rPr>
      </w:pPr>
      <w:r w:rsidRPr="00664D34">
        <w:rPr>
          <w:b/>
        </w:rPr>
        <w:t xml:space="preserve">Area Calculations </w:t>
      </w:r>
      <w:r w:rsidRPr="00B23823">
        <w:rPr>
          <w:rFonts w:ascii="Calibri" w:eastAsia="Times New Roman" w:hAnsi="Calibri" w:cs="Times New Roman"/>
          <w:b/>
          <w:bCs/>
          <w:color w:val="000000"/>
        </w:rPr>
        <w:t>and use D</w:t>
      </w:r>
      <w:r>
        <w:rPr>
          <w:rFonts w:ascii="Calibri" w:eastAsia="Times New Roman" w:hAnsi="Calibri" w:cs="Times New Roman"/>
          <w:b/>
          <w:bCs/>
          <w:color w:val="000000"/>
        </w:rPr>
        <w:t xml:space="preserve">istribution </w:t>
      </w:r>
      <w:r w:rsidRPr="00664D34">
        <w:rPr>
          <w:b/>
        </w:rPr>
        <w:t>for Building ______________________________</w:t>
      </w:r>
    </w:p>
    <w:tbl>
      <w:tblPr>
        <w:tblW w:w="4719" w:type="pct"/>
        <w:tblLayout w:type="fixed"/>
        <w:tblLook w:val="04A0"/>
      </w:tblPr>
      <w:tblGrid>
        <w:gridCol w:w="628"/>
        <w:gridCol w:w="1100"/>
        <w:gridCol w:w="1350"/>
        <w:gridCol w:w="1271"/>
        <w:gridCol w:w="1335"/>
        <w:gridCol w:w="959"/>
        <w:gridCol w:w="857"/>
        <w:gridCol w:w="1676"/>
        <w:gridCol w:w="1221"/>
      </w:tblGrid>
      <w:tr w:rsidR="000D028A" w:rsidRPr="00B23823" w:rsidTr="000D028A">
        <w:trPr>
          <w:cantSplit/>
          <w:trHeight w:val="1134"/>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0D028A" w:rsidRDefault="008E5A3A">
            <w:pPr>
              <w:spacing w:after="0" w:line="240" w:lineRule="auto"/>
              <w:jc w:val="center"/>
              <w:rPr>
                <w:rFonts w:ascii="Calibri" w:eastAsia="Times New Roman" w:hAnsi="Calibri" w:cs="Times New Roman"/>
                <w:b/>
                <w:bCs/>
                <w:color w:val="000000"/>
                <w:szCs w:val="20"/>
              </w:rPr>
            </w:pPr>
            <w:r w:rsidRPr="008E5A3A">
              <w:rPr>
                <w:rFonts w:ascii="Calibri" w:eastAsia="Times New Roman" w:hAnsi="Calibri" w:cs="Times New Roman"/>
                <w:b/>
                <w:bCs/>
                <w:color w:val="000000"/>
                <w:szCs w:val="20"/>
              </w:rPr>
              <w:t>Sr. No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0D028A" w:rsidRDefault="008E5A3A" w:rsidP="00B23823">
            <w:pPr>
              <w:spacing w:after="0" w:line="240" w:lineRule="auto"/>
              <w:jc w:val="center"/>
              <w:rPr>
                <w:rFonts w:ascii="Calibri" w:eastAsia="Times New Roman" w:hAnsi="Calibri" w:cs="Times New Roman"/>
                <w:b/>
                <w:bCs/>
                <w:color w:val="000000"/>
                <w:szCs w:val="20"/>
              </w:rPr>
            </w:pPr>
            <w:r w:rsidRPr="008E5A3A">
              <w:rPr>
                <w:rFonts w:ascii="Calibri" w:eastAsia="Times New Roman" w:hAnsi="Calibri" w:cs="Times New Roman"/>
                <w:b/>
                <w:bCs/>
                <w:color w:val="000000"/>
                <w:szCs w:val="20"/>
              </w:rPr>
              <w:t>Floor</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E27F3F" w:rsidRDefault="00470C6C">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Commercial  Use</w:t>
            </w:r>
            <w:r w:rsidR="000D028A">
              <w:rPr>
                <w:rFonts w:ascii="Calibri" w:eastAsia="Times New Roman" w:hAnsi="Calibri" w:cs="Times New Roman"/>
                <w:b/>
                <w:bCs/>
                <w:color w:val="000000"/>
              </w:rPr>
              <w:t xml:space="preserve"> </w:t>
            </w:r>
          </w:p>
        </w:tc>
        <w:tc>
          <w:tcPr>
            <w:tcW w:w="611" w:type="pct"/>
            <w:tcBorders>
              <w:top w:val="single" w:sz="4" w:space="0" w:color="auto"/>
              <w:left w:val="nil"/>
              <w:bottom w:val="single" w:sz="4" w:space="0" w:color="auto"/>
              <w:right w:val="single" w:sz="4" w:space="0" w:color="auto"/>
            </w:tcBorders>
            <w:shd w:val="clear" w:color="auto" w:fill="auto"/>
            <w:vAlign w:val="center"/>
          </w:tcPr>
          <w:p w:rsidR="000D028A" w:rsidRPr="000D028A" w:rsidRDefault="00470C6C" w:rsidP="00B23823">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Residential Use</w:t>
            </w:r>
          </w:p>
        </w:tc>
        <w:tc>
          <w:tcPr>
            <w:tcW w:w="642" w:type="pct"/>
            <w:tcBorders>
              <w:top w:val="single" w:sz="4" w:space="0" w:color="auto"/>
              <w:left w:val="nil"/>
              <w:bottom w:val="single" w:sz="4" w:space="0" w:color="auto"/>
              <w:right w:val="single" w:sz="4" w:space="0" w:color="auto"/>
            </w:tcBorders>
            <w:shd w:val="clear" w:color="auto" w:fill="auto"/>
            <w:vAlign w:val="center"/>
          </w:tcPr>
          <w:p w:rsidR="000D028A" w:rsidRPr="000D028A" w:rsidRDefault="008E5A3A" w:rsidP="00B23823">
            <w:pPr>
              <w:spacing w:after="0" w:line="240" w:lineRule="auto"/>
              <w:jc w:val="center"/>
              <w:rPr>
                <w:rFonts w:ascii="Calibri" w:eastAsia="Times New Roman" w:hAnsi="Calibri" w:cs="Times New Roman"/>
                <w:b/>
                <w:bCs/>
              </w:rPr>
            </w:pPr>
            <w:r w:rsidRPr="008E5A3A">
              <w:rPr>
                <w:rFonts w:ascii="Calibri" w:eastAsia="Times New Roman" w:hAnsi="Calibri" w:cs="Times New Roman"/>
                <w:b/>
                <w:bCs/>
              </w:rPr>
              <w:t>Institutional use</w:t>
            </w:r>
          </w:p>
        </w:tc>
        <w:tc>
          <w:tcPr>
            <w:tcW w:w="461" w:type="pct"/>
            <w:tcBorders>
              <w:top w:val="single" w:sz="4" w:space="0" w:color="auto"/>
              <w:left w:val="nil"/>
              <w:bottom w:val="single" w:sz="4" w:space="0" w:color="auto"/>
              <w:right w:val="single" w:sz="4" w:space="0" w:color="auto"/>
            </w:tcBorders>
            <w:shd w:val="clear" w:color="auto" w:fill="auto"/>
            <w:vAlign w:val="center"/>
          </w:tcPr>
          <w:p w:rsidR="000D028A" w:rsidRPr="000D028A" w:rsidRDefault="008E5A3A" w:rsidP="00B23823">
            <w:pPr>
              <w:spacing w:after="0" w:line="240" w:lineRule="auto"/>
              <w:jc w:val="center"/>
              <w:rPr>
                <w:rFonts w:ascii="Calibri" w:eastAsia="Times New Roman" w:hAnsi="Calibri" w:cs="Times New Roman"/>
                <w:b/>
                <w:bCs/>
              </w:rPr>
            </w:pPr>
            <w:r w:rsidRPr="008E5A3A">
              <w:rPr>
                <w:rFonts w:ascii="Calibri" w:eastAsia="Times New Roman" w:hAnsi="Calibri" w:cs="Times New Roman"/>
                <w:b/>
                <w:bCs/>
              </w:rPr>
              <w:t>Services</w:t>
            </w:r>
          </w:p>
        </w:tc>
        <w:tc>
          <w:tcPr>
            <w:tcW w:w="412" w:type="pct"/>
            <w:tcBorders>
              <w:top w:val="single" w:sz="4" w:space="0" w:color="auto"/>
              <w:left w:val="nil"/>
              <w:bottom w:val="single" w:sz="4" w:space="0" w:color="auto"/>
              <w:right w:val="single" w:sz="4" w:space="0" w:color="auto"/>
            </w:tcBorders>
            <w:shd w:val="clear" w:color="auto" w:fill="auto"/>
            <w:vAlign w:val="center"/>
          </w:tcPr>
          <w:p w:rsidR="00E27F3F" w:rsidRDefault="00470C6C">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Total in</w:t>
            </w:r>
            <w:r w:rsidR="000D028A">
              <w:rPr>
                <w:rFonts w:ascii="Calibri" w:eastAsia="Times New Roman" w:hAnsi="Calibri" w:cs="Times New Roman"/>
                <w:b/>
                <w:bCs/>
                <w:color w:val="000000"/>
              </w:rPr>
              <w:t xml:space="preserve"> </w:t>
            </w:r>
            <w:proofErr w:type="spellStart"/>
            <w:r>
              <w:rPr>
                <w:rFonts w:ascii="Calibri" w:eastAsia="Times New Roman" w:hAnsi="Calibri" w:cs="Times New Roman"/>
                <w:b/>
                <w:bCs/>
                <w:color w:val="000000"/>
              </w:rPr>
              <w:t>sq.m</w:t>
            </w:r>
            <w:proofErr w:type="spellEnd"/>
          </w:p>
          <w:p w:rsidR="00E27F3F" w:rsidRDefault="000D028A">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(A)</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186D8C" w:rsidRDefault="008E5A3A">
            <w:pPr>
              <w:spacing w:after="0" w:line="240" w:lineRule="auto"/>
              <w:jc w:val="center"/>
              <w:rPr>
                <w:rFonts w:ascii="Calibri" w:eastAsia="Times New Roman" w:hAnsi="Calibri" w:cs="Times New Roman"/>
                <w:b/>
                <w:bCs/>
                <w:color w:val="000000"/>
              </w:rPr>
            </w:pPr>
            <w:r w:rsidRPr="008E5A3A">
              <w:rPr>
                <w:rFonts w:ascii="Calibri" w:eastAsia="Times New Roman" w:hAnsi="Calibri" w:cs="Times New Roman"/>
                <w:b/>
                <w:bCs/>
                <w:color w:val="000000"/>
                <w:szCs w:val="20"/>
              </w:rPr>
              <w:t xml:space="preserve">Deductions as per GIFT </w:t>
            </w:r>
            <w:r w:rsidR="00040CD3">
              <w:rPr>
                <w:rFonts w:ascii="Calibri" w:eastAsia="Times New Roman" w:hAnsi="Calibri" w:cs="Times New Roman"/>
                <w:b/>
                <w:bCs/>
                <w:color w:val="000000"/>
                <w:szCs w:val="20"/>
              </w:rPr>
              <w:t>Area</w:t>
            </w:r>
            <w:r w:rsidRPr="008E5A3A">
              <w:rPr>
                <w:rFonts w:ascii="Calibri" w:eastAsia="Times New Roman" w:hAnsi="Calibri" w:cs="Times New Roman"/>
                <w:b/>
                <w:bCs/>
                <w:color w:val="000000"/>
                <w:szCs w:val="20"/>
              </w:rPr>
              <w:t xml:space="preserve"> DCR 5.1.1 (B) in </w:t>
            </w:r>
            <w:proofErr w:type="spellStart"/>
            <w:r w:rsidRPr="008E5A3A">
              <w:rPr>
                <w:rFonts w:ascii="Calibri" w:eastAsia="Times New Roman" w:hAnsi="Calibri" w:cs="Times New Roman"/>
                <w:b/>
                <w:bCs/>
                <w:color w:val="000000"/>
                <w:szCs w:val="20"/>
              </w:rPr>
              <w:t>sq.m</w:t>
            </w:r>
            <w:proofErr w:type="spellEnd"/>
          </w:p>
        </w:tc>
        <w:tc>
          <w:tcPr>
            <w:tcW w:w="587" w:type="pct"/>
            <w:tcBorders>
              <w:top w:val="single" w:sz="4" w:space="0" w:color="auto"/>
              <w:left w:val="nil"/>
              <w:bottom w:val="single" w:sz="4" w:space="0" w:color="auto"/>
              <w:right w:val="single" w:sz="4" w:space="0" w:color="auto"/>
            </w:tcBorders>
          </w:tcPr>
          <w:p w:rsidR="000D028A" w:rsidRPr="000D028A" w:rsidRDefault="008E5A3A" w:rsidP="000D028A">
            <w:pPr>
              <w:spacing w:after="0" w:line="240" w:lineRule="auto"/>
              <w:jc w:val="center"/>
              <w:rPr>
                <w:rFonts w:ascii="Calibri" w:eastAsia="Times New Roman" w:hAnsi="Calibri" w:cs="Times New Roman"/>
                <w:b/>
                <w:bCs/>
                <w:color w:val="000000"/>
                <w:szCs w:val="20"/>
              </w:rPr>
            </w:pPr>
            <w:r w:rsidRPr="008E5A3A">
              <w:rPr>
                <w:rFonts w:ascii="Calibri" w:eastAsia="Times New Roman" w:hAnsi="Calibri" w:cs="Times New Roman"/>
                <w:b/>
                <w:bCs/>
                <w:color w:val="000000"/>
                <w:szCs w:val="20"/>
              </w:rPr>
              <w:t xml:space="preserve">Built up Area (A-B) in </w:t>
            </w:r>
            <w:proofErr w:type="spellStart"/>
            <w:r w:rsidRPr="008E5A3A">
              <w:rPr>
                <w:rFonts w:ascii="Calibri" w:eastAsia="Times New Roman" w:hAnsi="Calibri" w:cs="Times New Roman"/>
                <w:b/>
                <w:bCs/>
                <w:color w:val="000000"/>
                <w:szCs w:val="20"/>
              </w:rPr>
              <w:t>sq.m</w:t>
            </w:r>
            <w:proofErr w:type="spellEnd"/>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0</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Basement</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jc w:val="center"/>
              <w:rPr>
                <w:rFonts w:ascii="Calibri" w:eastAsia="Times New Roman" w:hAnsi="Calibri" w:cs="Times New Roman"/>
                <w:color w:val="000000"/>
                <w:sz w:val="20"/>
                <w:szCs w:val="20"/>
              </w:rPr>
            </w:pPr>
          </w:p>
        </w:tc>
      </w:tr>
      <w:tr w:rsidR="000D028A" w:rsidRPr="00B23823" w:rsidTr="000D028A">
        <w:trPr>
          <w:trHeight w:val="330"/>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1</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xml:space="preserve">Floor 1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2</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Floor 2</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3</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Floor 3</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4</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Floor 4</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55"/>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n</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Terrace</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r w:rsidR="000D028A" w:rsidRPr="00B23823" w:rsidTr="000D028A">
        <w:trPr>
          <w:trHeight w:val="270"/>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Total</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61"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0D028A" w:rsidRPr="00B23823" w:rsidRDefault="000D028A" w:rsidP="00B23823">
            <w:pPr>
              <w:spacing w:after="0" w:line="240" w:lineRule="auto"/>
              <w:rPr>
                <w:rFonts w:ascii="Calibri" w:eastAsia="Times New Roman" w:hAnsi="Calibri" w:cs="Times New Roman"/>
                <w:color w:val="000000"/>
                <w:sz w:val="20"/>
                <w:szCs w:val="20"/>
              </w:rPr>
            </w:pPr>
            <w:r w:rsidRPr="00B23823">
              <w:rPr>
                <w:rFonts w:ascii="Calibri" w:eastAsia="Times New Roman" w:hAnsi="Calibri" w:cs="Times New Roman"/>
                <w:color w:val="000000"/>
                <w:sz w:val="20"/>
                <w:szCs w:val="20"/>
              </w:rPr>
              <w:t> </w:t>
            </w:r>
          </w:p>
        </w:tc>
        <w:tc>
          <w:tcPr>
            <w:tcW w:w="587" w:type="pct"/>
            <w:tcBorders>
              <w:top w:val="single" w:sz="4" w:space="0" w:color="auto"/>
              <w:left w:val="nil"/>
              <w:bottom w:val="single" w:sz="4" w:space="0" w:color="auto"/>
              <w:right w:val="single" w:sz="4" w:space="0" w:color="auto"/>
            </w:tcBorders>
          </w:tcPr>
          <w:p w:rsidR="000D028A" w:rsidRPr="00B23823" w:rsidRDefault="000D028A" w:rsidP="00B23823">
            <w:pPr>
              <w:spacing w:after="0" w:line="240" w:lineRule="auto"/>
              <w:rPr>
                <w:rFonts w:ascii="Calibri" w:eastAsia="Times New Roman" w:hAnsi="Calibri" w:cs="Times New Roman"/>
                <w:color w:val="000000"/>
                <w:sz w:val="20"/>
                <w:szCs w:val="20"/>
              </w:rPr>
            </w:pPr>
          </w:p>
        </w:tc>
      </w:tr>
    </w:tbl>
    <w:p w:rsidR="008E5A3A" w:rsidRDefault="008E5A3A" w:rsidP="008E5A3A">
      <w:pPr>
        <w:spacing w:after="0"/>
      </w:pPr>
    </w:p>
    <w:p w:rsidR="00D0710E" w:rsidRPr="0088429F" w:rsidRDefault="00D0710E" w:rsidP="00D0710E">
      <w:pPr>
        <w:pStyle w:val="ListParagraph"/>
        <w:numPr>
          <w:ilvl w:val="0"/>
          <w:numId w:val="17"/>
        </w:numPr>
        <w:spacing w:after="0"/>
        <w:ind w:left="540"/>
        <w:rPr>
          <w:b/>
        </w:rPr>
      </w:pPr>
      <w:r w:rsidRPr="0088429F">
        <w:rPr>
          <w:b/>
        </w:rPr>
        <w:t>Utilities Statement for Building________________________________</w:t>
      </w:r>
    </w:p>
    <w:tbl>
      <w:tblPr>
        <w:tblStyle w:val="TableGrid"/>
        <w:tblW w:w="10998" w:type="dxa"/>
        <w:tblLook w:val="04A0"/>
      </w:tblPr>
      <w:tblGrid>
        <w:gridCol w:w="908"/>
        <w:gridCol w:w="1194"/>
        <w:gridCol w:w="1206"/>
        <w:gridCol w:w="1209"/>
        <w:gridCol w:w="1612"/>
        <w:gridCol w:w="1195"/>
        <w:gridCol w:w="1206"/>
        <w:gridCol w:w="1195"/>
        <w:gridCol w:w="1273"/>
      </w:tblGrid>
      <w:tr w:rsidR="00D0710E" w:rsidRPr="0009635B" w:rsidTr="00A76547">
        <w:tc>
          <w:tcPr>
            <w:tcW w:w="912" w:type="dxa"/>
            <w:vMerge w:val="restart"/>
            <w:vAlign w:val="center"/>
          </w:tcPr>
          <w:p w:rsidR="00D0710E" w:rsidRPr="0009635B" w:rsidRDefault="00D0710E" w:rsidP="00A76547">
            <w:pPr>
              <w:spacing w:after="200" w:line="276" w:lineRule="auto"/>
              <w:jc w:val="center"/>
              <w:rPr>
                <w:b/>
                <w:sz w:val="24"/>
              </w:rPr>
            </w:pPr>
            <w:r w:rsidRPr="0088429F">
              <w:rPr>
                <w:b/>
                <w:sz w:val="24"/>
              </w:rPr>
              <w:t>BUA (</w:t>
            </w:r>
            <w:proofErr w:type="spellStart"/>
            <w:r w:rsidRPr="0088429F">
              <w:rPr>
                <w:b/>
                <w:sz w:val="24"/>
              </w:rPr>
              <w:t>SqM</w:t>
            </w:r>
            <w:proofErr w:type="spellEnd"/>
            <w:r w:rsidRPr="0088429F">
              <w:rPr>
                <w:b/>
                <w:sz w:val="24"/>
              </w:rPr>
              <w:t>)</w:t>
            </w:r>
          </w:p>
        </w:tc>
        <w:tc>
          <w:tcPr>
            <w:tcW w:w="3641" w:type="dxa"/>
            <w:gridSpan w:val="3"/>
            <w:vAlign w:val="center"/>
          </w:tcPr>
          <w:p w:rsidR="00D0710E" w:rsidRPr="0009635B" w:rsidRDefault="00D0710E" w:rsidP="00A76547">
            <w:pPr>
              <w:spacing w:after="200" w:line="276" w:lineRule="auto"/>
              <w:jc w:val="center"/>
              <w:rPr>
                <w:b/>
                <w:sz w:val="24"/>
              </w:rPr>
            </w:pPr>
            <w:r w:rsidRPr="0088429F">
              <w:rPr>
                <w:b/>
                <w:sz w:val="24"/>
              </w:rPr>
              <w:t>Total Water Demand</w:t>
            </w:r>
          </w:p>
        </w:tc>
        <w:tc>
          <w:tcPr>
            <w:tcW w:w="1625" w:type="dxa"/>
            <w:vMerge w:val="restart"/>
            <w:vAlign w:val="center"/>
          </w:tcPr>
          <w:p w:rsidR="00D0710E" w:rsidRPr="0009635B" w:rsidRDefault="00D0710E" w:rsidP="00A76547">
            <w:pPr>
              <w:spacing w:after="200" w:line="276" w:lineRule="auto"/>
              <w:jc w:val="center"/>
              <w:rPr>
                <w:b/>
                <w:sz w:val="24"/>
              </w:rPr>
            </w:pPr>
            <w:r w:rsidRPr="0088429F">
              <w:rPr>
                <w:b/>
                <w:sz w:val="24"/>
              </w:rPr>
              <w:t>Total sewerage generation (MLD)</w:t>
            </w:r>
          </w:p>
        </w:tc>
        <w:tc>
          <w:tcPr>
            <w:tcW w:w="4820" w:type="dxa"/>
            <w:gridSpan w:val="4"/>
            <w:vAlign w:val="center"/>
          </w:tcPr>
          <w:p w:rsidR="00D0710E" w:rsidRPr="0009635B" w:rsidRDefault="00D0710E" w:rsidP="00A76547">
            <w:pPr>
              <w:spacing w:after="200" w:line="276" w:lineRule="auto"/>
              <w:jc w:val="center"/>
              <w:rPr>
                <w:b/>
                <w:sz w:val="24"/>
              </w:rPr>
            </w:pPr>
            <w:r w:rsidRPr="0088429F">
              <w:rPr>
                <w:b/>
                <w:sz w:val="24"/>
              </w:rPr>
              <w:t>Total Solid waste generation (Tones)</w:t>
            </w:r>
          </w:p>
        </w:tc>
      </w:tr>
      <w:tr w:rsidR="00D0710E" w:rsidRPr="0009635B" w:rsidTr="00A76547">
        <w:trPr>
          <w:trHeight w:val="782"/>
        </w:trPr>
        <w:tc>
          <w:tcPr>
            <w:tcW w:w="912" w:type="dxa"/>
            <w:vMerge/>
            <w:vAlign w:val="center"/>
          </w:tcPr>
          <w:p w:rsidR="00D0710E" w:rsidRPr="0009635B" w:rsidRDefault="00D0710E" w:rsidP="00A76547">
            <w:pPr>
              <w:keepNext/>
              <w:keepLines/>
              <w:spacing w:before="480" w:after="200" w:line="276" w:lineRule="auto"/>
              <w:jc w:val="center"/>
              <w:outlineLvl w:val="0"/>
              <w:rPr>
                <w:b/>
                <w:sz w:val="24"/>
              </w:rPr>
            </w:pPr>
          </w:p>
        </w:tc>
        <w:tc>
          <w:tcPr>
            <w:tcW w:w="1210" w:type="dxa"/>
            <w:vAlign w:val="center"/>
          </w:tcPr>
          <w:p w:rsidR="00D0710E" w:rsidRPr="0009635B" w:rsidRDefault="00D0710E" w:rsidP="00A76547">
            <w:pPr>
              <w:spacing w:after="200" w:line="276" w:lineRule="auto"/>
              <w:jc w:val="center"/>
              <w:rPr>
                <w:b/>
                <w:sz w:val="24"/>
              </w:rPr>
            </w:pPr>
            <w:r w:rsidRPr="0088429F">
              <w:rPr>
                <w:b/>
                <w:sz w:val="24"/>
              </w:rPr>
              <w:t>Fire water</w:t>
            </w:r>
          </w:p>
        </w:tc>
        <w:tc>
          <w:tcPr>
            <w:tcW w:w="1215" w:type="dxa"/>
            <w:vAlign w:val="center"/>
          </w:tcPr>
          <w:p w:rsidR="00D0710E" w:rsidRPr="0009635B" w:rsidRDefault="00D0710E" w:rsidP="00A76547">
            <w:pPr>
              <w:spacing w:after="200" w:line="276" w:lineRule="auto"/>
              <w:jc w:val="center"/>
              <w:rPr>
                <w:b/>
                <w:sz w:val="24"/>
              </w:rPr>
            </w:pPr>
            <w:r w:rsidRPr="0088429F">
              <w:rPr>
                <w:b/>
                <w:sz w:val="24"/>
              </w:rPr>
              <w:t>Potable water</w:t>
            </w:r>
          </w:p>
        </w:tc>
        <w:tc>
          <w:tcPr>
            <w:tcW w:w="1216" w:type="dxa"/>
            <w:vAlign w:val="center"/>
          </w:tcPr>
          <w:p w:rsidR="00D0710E" w:rsidRPr="0009635B" w:rsidRDefault="00D0710E" w:rsidP="00A76547">
            <w:pPr>
              <w:spacing w:after="200" w:line="276" w:lineRule="auto"/>
              <w:jc w:val="center"/>
              <w:rPr>
                <w:b/>
                <w:sz w:val="24"/>
              </w:rPr>
            </w:pPr>
            <w:r w:rsidRPr="0088429F">
              <w:rPr>
                <w:b/>
                <w:sz w:val="24"/>
              </w:rPr>
              <w:t>Flushing water</w:t>
            </w:r>
          </w:p>
        </w:tc>
        <w:tc>
          <w:tcPr>
            <w:tcW w:w="1625" w:type="dxa"/>
            <w:vMerge/>
            <w:vAlign w:val="center"/>
          </w:tcPr>
          <w:p w:rsidR="00D0710E" w:rsidRPr="0009635B" w:rsidRDefault="00D0710E" w:rsidP="00A76547">
            <w:pPr>
              <w:keepNext/>
              <w:keepLines/>
              <w:spacing w:before="480" w:after="200" w:line="276" w:lineRule="auto"/>
              <w:jc w:val="center"/>
              <w:outlineLvl w:val="0"/>
              <w:rPr>
                <w:b/>
                <w:sz w:val="24"/>
              </w:rPr>
            </w:pPr>
          </w:p>
        </w:tc>
        <w:tc>
          <w:tcPr>
            <w:tcW w:w="1210" w:type="dxa"/>
            <w:vAlign w:val="center"/>
          </w:tcPr>
          <w:p w:rsidR="00D0710E" w:rsidRPr="0009635B" w:rsidRDefault="00D0710E" w:rsidP="00A76547">
            <w:pPr>
              <w:spacing w:after="200" w:line="276" w:lineRule="auto"/>
              <w:jc w:val="center"/>
              <w:rPr>
                <w:b/>
                <w:sz w:val="24"/>
              </w:rPr>
            </w:pPr>
            <w:r w:rsidRPr="0088429F">
              <w:rPr>
                <w:b/>
                <w:sz w:val="24"/>
              </w:rPr>
              <w:t>E- waste</w:t>
            </w:r>
          </w:p>
        </w:tc>
        <w:tc>
          <w:tcPr>
            <w:tcW w:w="1215" w:type="dxa"/>
            <w:vAlign w:val="center"/>
          </w:tcPr>
          <w:p w:rsidR="00D0710E" w:rsidRPr="0009635B" w:rsidRDefault="00D0710E" w:rsidP="00A76547">
            <w:pPr>
              <w:spacing w:after="200" w:line="276" w:lineRule="auto"/>
              <w:jc w:val="center"/>
              <w:rPr>
                <w:b/>
                <w:sz w:val="24"/>
              </w:rPr>
            </w:pPr>
            <w:r w:rsidRPr="0088429F">
              <w:rPr>
                <w:b/>
                <w:sz w:val="24"/>
              </w:rPr>
              <w:t>Organic waste</w:t>
            </w:r>
          </w:p>
        </w:tc>
        <w:tc>
          <w:tcPr>
            <w:tcW w:w="1210" w:type="dxa"/>
            <w:vAlign w:val="center"/>
          </w:tcPr>
          <w:p w:rsidR="00D0710E" w:rsidRPr="0009635B" w:rsidRDefault="00D0710E" w:rsidP="00A76547">
            <w:pPr>
              <w:spacing w:after="200" w:line="276" w:lineRule="auto"/>
              <w:jc w:val="center"/>
              <w:rPr>
                <w:b/>
                <w:sz w:val="24"/>
              </w:rPr>
            </w:pPr>
            <w:r w:rsidRPr="0088429F">
              <w:rPr>
                <w:b/>
                <w:sz w:val="24"/>
              </w:rPr>
              <w:t>Inert waste</w:t>
            </w:r>
          </w:p>
        </w:tc>
        <w:tc>
          <w:tcPr>
            <w:tcW w:w="1185" w:type="dxa"/>
            <w:vAlign w:val="center"/>
          </w:tcPr>
          <w:p w:rsidR="00D0710E" w:rsidRPr="0009635B" w:rsidRDefault="00D0710E" w:rsidP="00A76547">
            <w:pPr>
              <w:spacing w:after="200" w:line="276" w:lineRule="auto"/>
              <w:jc w:val="center"/>
              <w:rPr>
                <w:b/>
                <w:sz w:val="24"/>
              </w:rPr>
            </w:pPr>
            <w:r w:rsidRPr="0088429F">
              <w:rPr>
                <w:b/>
                <w:sz w:val="24"/>
              </w:rPr>
              <w:t>Recyclable waste</w:t>
            </w:r>
          </w:p>
        </w:tc>
      </w:tr>
      <w:tr w:rsidR="00D0710E" w:rsidRPr="0009635B" w:rsidTr="00A76547">
        <w:trPr>
          <w:trHeight w:val="144"/>
        </w:trPr>
        <w:tc>
          <w:tcPr>
            <w:tcW w:w="912"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6" w:type="dxa"/>
          </w:tcPr>
          <w:p w:rsidR="008E5A3A" w:rsidRDefault="008E5A3A" w:rsidP="008E5A3A"/>
        </w:tc>
        <w:tc>
          <w:tcPr>
            <w:tcW w:w="1625"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0" w:type="dxa"/>
          </w:tcPr>
          <w:p w:rsidR="008E5A3A" w:rsidRDefault="008E5A3A" w:rsidP="008E5A3A"/>
        </w:tc>
        <w:tc>
          <w:tcPr>
            <w:tcW w:w="1185" w:type="dxa"/>
          </w:tcPr>
          <w:p w:rsidR="008E5A3A" w:rsidRDefault="008E5A3A" w:rsidP="008E5A3A"/>
        </w:tc>
      </w:tr>
      <w:tr w:rsidR="00D0710E" w:rsidRPr="0009635B" w:rsidTr="00A76547">
        <w:trPr>
          <w:trHeight w:val="144"/>
        </w:trPr>
        <w:tc>
          <w:tcPr>
            <w:tcW w:w="912"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6" w:type="dxa"/>
          </w:tcPr>
          <w:p w:rsidR="008E5A3A" w:rsidRDefault="008E5A3A" w:rsidP="008E5A3A"/>
        </w:tc>
        <w:tc>
          <w:tcPr>
            <w:tcW w:w="1625"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0" w:type="dxa"/>
          </w:tcPr>
          <w:p w:rsidR="008E5A3A" w:rsidRDefault="008E5A3A" w:rsidP="008E5A3A"/>
        </w:tc>
        <w:tc>
          <w:tcPr>
            <w:tcW w:w="1185" w:type="dxa"/>
          </w:tcPr>
          <w:p w:rsidR="008E5A3A" w:rsidRDefault="008E5A3A" w:rsidP="008E5A3A"/>
        </w:tc>
      </w:tr>
      <w:tr w:rsidR="00D0710E" w:rsidRPr="0009635B" w:rsidTr="00A76547">
        <w:trPr>
          <w:trHeight w:val="144"/>
        </w:trPr>
        <w:tc>
          <w:tcPr>
            <w:tcW w:w="912"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6" w:type="dxa"/>
          </w:tcPr>
          <w:p w:rsidR="008E5A3A" w:rsidRDefault="008E5A3A" w:rsidP="008E5A3A"/>
        </w:tc>
        <w:tc>
          <w:tcPr>
            <w:tcW w:w="1625" w:type="dxa"/>
          </w:tcPr>
          <w:p w:rsidR="008E5A3A" w:rsidRDefault="008E5A3A" w:rsidP="008E5A3A"/>
        </w:tc>
        <w:tc>
          <w:tcPr>
            <w:tcW w:w="1210" w:type="dxa"/>
          </w:tcPr>
          <w:p w:rsidR="008E5A3A" w:rsidRDefault="008E5A3A" w:rsidP="008E5A3A"/>
        </w:tc>
        <w:tc>
          <w:tcPr>
            <w:tcW w:w="1215" w:type="dxa"/>
          </w:tcPr>
          <w:p w:rsidR="008E5A3A" w:rsidRDefault="008E5A3A" w:rsidP="008E5A3A"/>
        </w:tc>
        <w:tc>
          <w:tcPr>
            <w:tcW w:w="1210" w:type="dxa"/>
          </w:tcPr>
          <w:p w:rsidR="008E5A3A" w:rsidRDefault="008E5A3A" w:rsidP="008E5A3A"/>
        </w:tc>
        <w:tc>
          <w:tcPr>
            <w:tcW w:w="1185" w:type="dxa"/>
          </w:tcPr>
          <w:p w:rsidR="008E5A3A" w:rsidRDefault="008E5A3A" w:rsidP="008E5A3A"/>
        </w:tc>
      </w:tr>
    </w:tbl>
    <w:p w:rsidR="00D0710E" w:rsidRPr="0088429F" w:rsidRDefault="00D0710E" w:rsidP="00D0710E">
      <w:pPr>
        <w:pStyle w:val="ListParagraph"/>
        <w:spacing w:after="0"/>
        <w:ind w:left="540"/>
        <w:rPr>
          <w:b/>
        </w:rPr>
      </w:pPr>
    </w:p>
    <w:p w:rsidR="00D0710E" w:rsidRDefault="00D0710E" w:rsidP="00D0710E">
      <w:pPr>
        <w:pStyle w:val="ListParagraph"/>
        <w:spacing w:after="0"/>
        <w:ind w:left="540"/>
        <w:rPr>
          <w:b/>
        </w:rPr>
      </w:pPr>
    </w:p>
    <w:p w:rsidR="00D0710E" w:rsidRPr="0088429F" w:rsidRDefault="00D0710E" w:rsidP="00D0710E">
      <w:pPr>
        <w:pStyle w:val="ListParagraph"/>
        <w:numPr>
          <w:ilvl w:val="0"/>
          <w:numId w:val="17"/>
        </w:numPr>
        <w:spacing w:after="0"/>
        <w:ind w:left="540"/>
        <w:rPr>
          <w:b/>
        </w:rPr>
      </w:pPr>
      <w:r w:rsidRPr="0088429F">
        <w:rPr>
          <w:b/>
        </w:rPr>
        <w:t>Power Requirement for Building_____________________________</w:t>
      </w:r>
    </w:p>
    <w:tbl>
      <w:tblPr>
        <w:tblStyle w:val="TableGrid"/>
        <w:tblW w:w="0" w:type="auto"/>
        <w:tblLook w:val="04A0"/>
      </w:tblPr>
      <w:tblGrid>
        <w:gridCol w:w="1556"/>
        <w:gridCol w:w="1486"/>
        <w:gridCol w:w="1626"/>
        <w:gridCol w:w="1564"/>
        <w:gridCol w:w="1569"/>
        <w:gridCol w:w="1642"/>
        <w:gridCol w:w="1573"/>
      </w:tblGrid>
      <w:tr w:rsidR="00D0710E" w:rsidRPr="0009635B" w:rsidTr="00A76547">
        <w:tc>
          <w:tcPr>
            <w:tcW w:w="6232" w:type="dxa"/>
            <w:gridSpan w:val="4"/>
            <w:vAlign w:val="center"/>
          </w:tcPr>
          <w:p w:rsidR="00D0710E" w:rsidRPr="0009635B" w:rsidRDefault="00D0710E" w:rsidP="00A76547">
            <w:pPr>
              <w:spacing w:after="200" w:line="276" w:lineRule="auto"/>
              <w:jc w:val="center"/>
              <w:rPr>
                <w:b/>
                <w:sz w:val="24"/>
              </w:rPr>
            </w:pPr>
            <w:r w:rsidRPr="0088429F">
              <w:rPr>
                <w:b/>
                <w:sz w:val="24"/>
              </w:rPr>
              <w:t>Power requirement</w:t>
            </w:r>
          </w:p>
        </w:tc>
        <w:tc>
          <w:tcPr>
            <w:tcW w:w="1569" w:type="dxa"/>
            <w:vMerge w:val="restart"/>
            <w:vAlign w:val="center"/>
          </w:tcPr>
          <w:p w:rsidR="00D0710E" w:rsidRPr="0009635B" w:rsidRDefault="00D0710E" w:rsidP="00A76547">
            <w:pPr>
              <w:spacing w:after="200" w:line="276" w:lineRule="auto"/>
              <w:jc w:val="center"/>
              <w:rPr>
                <w:b/>
                <w:sz w:val="24"/>
              </w:rPr>
            </w:pPr>
            <w:proofErr w:type="spellStart"/>
            <w:r w:rsidRPr="0088429F">
              <w:rPr>
                <w:rFonts w:ascii="Calibri" w:eastAsia="Times New Roman" w:hAnsi="Calibri" w:cs="Times New Roman"/>
                <w:b/>
                <w:bCs/>
                <w:color w:val="000000"/>
                <w:sz w:val="24"/>
              </w:rPr>
              <w:t>Ventillation</w:t>
            </w:r>
            <w:proofErr w:type="spellEnd"/>
            <w:r w:rsidRPr="0088429F">
              <w:rPr>
                <w:rFonts w:ascii="Calibri" w:eastAsia="Times New Roman" w:hAnsi="Calibri" w:cs="Times New Roman"/>
                <w:b/>
                <w:bCs/>
                <w:color w:val="000000"/>
                <w:sz w:val="24"/>
              </w:rPr>
              <w:t xml:space="preserve"> &amp;Cooling Load (KW)</w:t>
            </w:r>
          </w:p>
        </w:tc>
        <w:tc>
          <w:tcPr>
            <w:tcW w:w="1642" w:type="dxa"/>
            <w:vMerge w:val="restart"/>
            <w:vAlign w:val="center"/>
          </w:tcPr>
          <w:p w:rsidR="00D0710E" w:rsidRPr="0009635B" w:rsidRDefault="00D0710E" w:rsidP="00A76547">
            <w:pPr>
              <w:spacing w:after="200" w:line="276" w:lineRule="auto"/>
              <w:jc w:val="center"/>
              <w:rPr>
                <w:b/>
                <w:sz w:val="24"/>
              </w:rPr>
            </w:pPr>
            <w:r w:rsidRPr="0088429F">
              <w:rPr>
                <w:rFonts w:ascii="Calibri" w:eastAsia="Times New Roman" w:hAnsi="Calibri" w:cs="Times New Roman"/>
                <w:b/>
                <w:bCs/>
                <w:color w:val="000000"/>
                <w:sz w:val="24"/>
              </w:rPr>
              <w:t>Miscellaneous power Requirement (KW)</w:t>
            </w:r>
          </w:p>
        </w:tc>
        <w:tc>
          <w:tcPr>
            <w:tcW w:w="1573" w:type="dxa"/>
            <w:vMerge w:val="restart"/>
            <w:vAlign w:val="center"/>
          </w:tcPr>
          <w:p w:rsidR="00D0710E" w:rsidRPr="0009635B" w:rsidRDefault="00D0710E" w:rsidP="00A76547">
            <w:pPr>
              <w:spacing w:after="200" w:line="276" w:lineRule="auto"/>
              <w:jc w:val="center"/>
              <w:rPr>
                <w:b/>
                <w:sz w:val="24"/>
              </w:rPr>
            </w:pPr>
            <w:r w:rsidRPr="0088429F">
              <w:rPr>
                <w:rFonts w:ascii="Calibri" w:eastAsia="Times New Roman" w:hAnsi="Calibri" w:cs="Times New Roman"/>
                <w:b/>
                <w:bCs/>
                <w:color w:val="000000"/>
                <w:sz w:val="24"/>
              </w:rPr>
              <w:t>Total Power Requirement (KW)</w:t>
            </w:r>
          </w:p>
        </w:tc>
      </w:tr>
      <w:tr w:rsidR="00D0710E" w:rsidRPr="0009635B" w:rsidTr="00A76547">
        <w:trPr>
          <w:trHeight w:val="989"/>
        </w:trPr>
        <w:tc>
          <w:tcPr>
            <w:tcW w:w="1556" w:type="dxa"/>
            <w:vAlign w:val="center"/>
          </w:tcPr>
          <w:p w:rsidR="00D0710E" w:rsidRPr="0009635B" w:rsidRDefault="00D0710E" w:rsidP="00A76547">
            <w:pPr>
              <w:spacing w:after="200" w:line="276" w:lineRule="auto"/>
              <w:jc w:val="center"/>
              <w:rPr>
                <w:b/>
                <w:sz w:val="24"/>
              </w:rPr>
            </w:pPr>
            <w:r w:rsidRPr="0088429F">
              <w:rPr>
                <w:b/>
                <w:sz w:val="24"/>
              </w:rPr>
              <w:t xml:space="preserve">Lighting load (KW/ </w:t>
            </w:r>
            <w:proofErr w:type="spellStart"/>
            <w:r w:rsidRPr="0088429F">
              <w:rPr>
                <w:b/>
                <w:sz w:val="24"/>
              </w:rPr>
              <w:t>SqM</w:t>
            </w:r>
            <w:proofErr w:type="spellEnd"/>
            <w:r w:rsidRPr="0088429F">
              <w:rPr>
                <w:b/>
                <w:sz w:val="24"/>
              </w:rPr>
              <w:t>)</w:t>
            </w:r>
          </w:p>
        </w:tc>
        <w:tc>
          <w:tcPr>
            <w:tcW w:w="1486" w:type="dxa"/>
            <w:vAlign w:val="center"/>
          </w:tcPr>
          <w:p w:rsidR="00D0710E" w:rsidRPr="0009635B" w:rsidRDefault="00D0710E" w:rsidP="00A76547">
            <w:pPr>
              <w:spacing w:after="200" w:line="276" w:lineRule="auto"/>
              <w:jc w:val="center"/>
              <w:rPr>
                <w:b/>
                <w:sz w:val="24"/>
              </w:rPr>
            </w:pPr>
            <w:r w:rsidRPr="0088429F">
              <w:rPr>
                <w:b/>
                <w:sz w:val="24"/>
              </w:rPr>
              <w:t xml:space="preserve">Power load (KW/ </w:t>
            </w:r>
            <w:proofErr w:type="spellStart"/>
            <w:r w:rsidRPr="0088429F">
              <w:rPr>
                <w:b/>
                <w:sz w:val="24"/>
              </w:rPr>
              <w:t>SqM</w:t>
            </w:r>
            <w:proofErr w:type="spellEnd"/>
            <w:r w:rsidRPr="0088429F">
              <w:rPr>
                <w:b/>
                <w:sz w:val="24"/>
              </w:rPr>
              <w:t>)</w:t>
            </w:r>
          </w:p>
        </w:tc>
        <w:tc>
          <w:tcPr>
            <w:tcW w:w="1626" w:type="dxa"/>
            <w:vAlign w:val="center"/>
          </w:tcPr>
          <w:p w:rsidR="00D0710E" w:rsidRPr="0009635B" w:rsidRDefault="00D0710E" w:rsidP="00A76547">
            <w:pPr>
              <w:spacing w:after="200" w:line="276" w:lineRule="auto"/>
              <w:jc w:val="center"/>
              <w:rPr>
                <w:b/>
                <w:sz w:val="24"/>
              </w:rPr>
            </w:pPr>
            <w:r w:rsidRPr="0088429F">
              <w:rPr>
                <w:rFonts w:ascii="Calibri" w:eastAsia="Times New Roman" w:hAnsi="Calibri" w:cs="Times New Roman"/>
                <w:b/>
                <w:bCs/>
                <w:color w:val="000000"/>
                <w:sz w:val="24"/>
              </w:rPr>
              <w:t>Water Pumping Load (KW)</w:t>
            </w:r>
          </w:p>
        </w:tc>
        <w:tc>
          <w:tcPr>
            <w:tcW w:w="1564" w:type="dxa"/>
            <w:vAlign w:val="center"/>
          </w:tcPr>
          <w:p w:rsidR="00D0710E" w:rsidRPr="0009635B" w:rsidRDefault="00D0710E" w:rsidP="00A76547">
            <w:pPr>
              <w:spacing w:after="200" w:line="276" w:lineRule="auto"/>
              <w:jc w:val="center"/>
              <w:rPr>
                <w:b/>
                <w:sz w:val="24"/>
              </w:rPr>
            </w:pPr>
            <w:r w:rsidRPr="0088429F">
              <w:rPr>
                <w:b/>
                <w:sz w:val="24"/>
              </w:rPr>
              <w:t>Lifts and escalators load (KW)</w:t>
            </w:r>
          </w:p>
        </w:tc>
        <w:tc>
          <w:tcPr>
            <w:tcW w:w="1569" w:type="dxa"/>
            <w:vMerge/>
            <w:vAlign w:val="center"/>
          </w:tcPr>
          <w:p w:rsidR="00D0710E" w:rsidRPr="0009635B" w:rsidRDefault="00D0710E" w:rsidP="00A76547">
            <w:pPr>
              <w:keepNext/>
              <w:keepLines/>
              <w:spacing w:before="480" w:after="200" w:line="276" w:lineRule="auto"/>
              <w:jc w:val="center"/>
              <w:outlineLvl w:val="0"/>
              <w:rPr>
                <w:b/>
                <w:sz w:val="24"/>
              </w:rPr>
            </w:pPr>
          </w:p>
        </w:tc>
        <w:tc>
          <w:tcPr>
            <w:tcW w:w="1642" w:type="dxa"/>
            <w:vMerge/>
            <w:vAlign w:val="center"/>
          </w:tcPr>
          <w:p w:rsidR="00D0710E" w:rsidRPr="0009635B" w:rsidRDefault="00D0710E" w:rsidP="00A76547">
            <w:pPr>
              <w:keepNext/>
              <w:keepLines/>
              <w:spacing w:before="480" w:after="200" w:line="276" w:lineRule="auto"/>
              <w:jc w:val="center"/>
              <w:outlineLvl w:val="0"/>
              <w:rPr>
                <w:b/>
                <w:sz w:val="24"/>
              </w:rPr>
            </w:pPr>
          </w:p>
        </w:tc>
        <w:tc>
          <w:tcPr>
            <w:tcW w:w="1573" w:type="dxa"/>
            <w:vMerge/>
            <w:vAlign w:val="center"/>
          </w:tcPr>
          <w:p w:rsidR="00D0710E" w:rsidRPr="0009635B" w:rsidRDefault="00D0710E" w:rsidP="00A76547">
            <w:pPr>
              <w:keepNext/>
              <w:keepLines/>
              <w:spacing w:before="480" w:after="200" w:line="276" w:lineRule="auto"/>
              <w:jc w:val="center"/>
              <w:outlineLvl w:val="0"/>
              <w:rPr>
                <w:b/>
                <w:sz w:val="24"/>
              </w:rPr>
            </w:pPr>
          </w:p>
        </w:tc>
      </w:tr>
      <w:tr w:rsidR="00D0710E" w:rsidRPr="0009635B" w:rsidTr="00A76547">
        <w:trPr>
          <w:trHeight w:val="20"/>
        </w:trPr>
        <w:tc>
          <w:tcPr>
            <w:tcW w:w="1556" w:type="dxa"/>
          </w:tcPr>
          <w:p w:rsidR="008E5A3A" w:rsidRDefault="008E5A3A" w:rsidP="008E5A3A"/>
        </w:tc>
        <w:tc>
          <w:tcPr>
            <w:tcW w:w="1486" w:type="dxa"/>
          </w:tcPr>
          <w:p w:rsidR="008E5A3A" w:rsidRDefault="008E5A3A" w:rsidP="008E5A3A"/>
        </w:tc>
        <w:tc>
          <w:tcPr>
            <w:tcW w:w="1626" w:type="dxa"/>
          </w:tcPr>
          <w:p w:rsidR="008E5A3A" w:rsidRDefault="008E5A3A" w:rsidP="008E5A3A"/>
        </w:tc>
        <w:tc>
          <w:tcPr>
            <w:tcW w:w="1564" w:type="dxa"/>
          </w:tcPr>
          <w:p w:rsidR="008E5A3A" w:rsidRDefault="008E5A3A" w:rsidP="008E5A3A"/>
        </w:tc>
        <w:tc>
          <w:tcPr>
            <w:tcW w:w="1569" w:type="dxa"/>
          </w:tcPr>
          <w:p w:rsidR="008E5A3A" w:rsidRDefault="008E5A3A" w:rsidP="008E5A3A"/>
        </w:tc>
        <w:tc>
          <w:tcPr>
            <w:tcW w:w="1642" w:type="dxa"/>
          </w:tcPr>
          <w:p w:rsidR="008E5A3A" w:rsidRDefault="008E5A3A" w:rsidP="008E5A3A"/>
        </w:tc>
        <w:tc>
          <w:tcPr>
            <w:tcW w:w="1573" w:type="dxa"/>
          </w:tcPr>
          <w:p w:rsidR="008E5A3A" w:rsidRDefault="008E5A3A" w:rsidP="008E5A3A"/>
        </w:tc>
      </w:tr>
      <w:tr w:rsidR="00D0710E" w:rsidRPr="0009635B" w:rsidTr="00A76547">
        <w:trPr>
          <w:trHeight w:val="20"/>
        </w:trPr>
        <w:tc>
          <w:tcPr>
            <w:tcW w:w="1556" w:type="dxa"/>
          </w:tcPr>
          <w:p w:rsidR="008E5A3A" w:rsidRDefault="008E5A3A" w:rsidP="008E5A3A"/>
        </w:tc>
        <w:tc>
          <w:tcPr>
            <w:tcW w:w="1486" w:type="dxa"/>
          </w:tcPr>
          <w:p w:rsidR="008E5A3A" w:rsidRDefault="008E5A3A" w:rsidP="008E5A3A"/>
        </w:tc>
        <w:tc>
          <w:tcPr>
            <w:tcW w:w="1626" w:type="dxa"/>
          </w:tcPr>
          <w:p w:rsidR="008E5A3A" w:rsidRDefault="008E5A3A" w:rsidP="008E5A3A"/>
        </w:tc>
        <w:tc>
          <w:tcPr>
            <w:tcW w:w="1564" w:type="dxa"/>
          </w:tcPr>
          <w:p w:rsidR="008E5A3A" w:rsidRDefault="008E5A3A" w:rsidP="008E5A3A"/>
        </w:tc>
        <w:tc>
          <w:tcPr>
            <w:tcW w:w="1569" w:type="dxa"/>
          </w:tcPr>
          <w:p w:rsidR="008E5A3A" w:rsidRDefault="008E5A3A" w:rsidP="008E5A3A"/>
        </w:tc>
        <w:tc>
          <w:tcPr>
            <w:tcW w:w="1642" w:type="dxa"/>
          </w:tcPr>
          <w:p w:rsidR="008E5A3A" w:rsidRDefault="008E5A3A" w:rsidP="008E5A3A"/>
        </w:tc>
        <w:tc>
          <w:tcPr>
            <w:tcW w:w="1573" w:type="dxa"/>
          </w:tcPr>
          <w:p w:rsidR="008E5A3A" w:rsidRDefault="008E5A3A" w:rsidP="008E5A3A"/>
        </w:tc>
      </w:tr>
      <w:tr w:rsidR="00D0710E" w:rsidRPr="0009635B" w:rsidTr="00A76547">
        <w:trPr>
          <w:trHeight w:val="20"/>
        </w:trPr>
        <w:tc>
          <w:tcPr>
            <w:tcW w:w="1556" w:type="dxa"/>
          </w:tcPr>
          <w:p w:rsidR="008E5A3A" w:rsidRDefault="008E5A3A" w:rsidP="008E5A3A"/>
        </w:tc>
        <w:tc>
          <w:tcPr>
            <w:tcW w:w="1486" w:type="dxa"/>
          </w:tcPr>
          <w:p w:rsidR="008E5A3A" w:rsidRDefault="008E5A3A" w:rsidP="008E5A3A"/>
        </w:tc>
        <w:tc>
          <w:tcPr>
            <w:tcW w:w="1626" w:type="dxa"/>
          </w:tcPr>
          <w:p w:rsidR="008E5A3A" w:rsidRDefault="008E5A3A" w:rsidP="008E5A3A"/>
        </w:tc>
        <w:tc>
          <w:tcPr>
            <w:tcW w:w="1564" w:type="dxa"/>
          </w:tcPr>
          <w:p w:rsidR="008E5A3A" w:rsidRDefault="008E5A3A" w:rsidP="008E5A3A"/>
        </w:tc>
        <w:tc>
          <w:tcPr>
            <w:tcW w:w="1569" w:type="dxa"/>
          </w:tcPr>
          <w:p w:rsidR="008E5A3A" w:rsidRDefault="008E5A3A" w:rsidP="008E5A3A"/>
        </w:tc>
        <w:tc>
          <w:tcPr>
            <w:tcW w:w="1642" w:type="dxa"/>
          </w:tcPr>
          <w:p w:rsidR="008E5A3A" w:rsidRDefault="008E5A3A" w:rsidP="008E5A3A"/>
        </w:tc>
        <w:tc>
          <w:tcPr>
            <w:tcW w:w="1573" w:type="dxa"/>
          </w:tcPr>
          <w:p w:rsidR="008E5A3A" w:rsidRDefault="008E5A3A" w:rsidP="008E5A3A"/>
        </w:tc>
      </w:tr>
    </w:tbl>
    <w:p w:rsidR="00D0710E" w:rsidRPr="0088429F" w:rsidRDefault="00D0710E" w:rsidP="00D0710E">
      <w:pPr>
        <w:pStyle w:val="ListParagraph"/>
        <w:spacing w:after="0"/>
      </w:pPr>
    </w:p>
    <w:p w:rsidR="00D0710E" w:rsidRPr="0088429F" w:rsidRDefault="00D0710E" w:rsidP="00D0710E">
      <w:pPr>
        <w:pStyle w:val="ListParagraph"/>
        <w:numPr>
          <w:ilvl w:val="0"/>
          <w:numId w:val="17"/>
        </w:numPr>
        <w:spacing w:after="0"/>
        <w:ind w:left="540"/>
        <w:rPr>
          <w:b/>
        </w:rPr>
      </w:pPr>
      <w:r w:rsidRPr="0088429F">
        <w:rPr>
          <w:b/>
        </w:rPr>
        <w:t>DCS Requirement for Building_____________________________</w:t>
      </w:r>
    </w:p>
    <w:tbl>
      <w:tblPr>
        <w:tblStyle w:val="TableGrid"/>
        <w:tblW w:w="0" w:type="auto"/>
        <w:tblLook w:val="04A0"/>
      </w:tblPr>
      <w:tblGrid>
        <w:gridCol w:w="2166"/>
        <w:gridCol w:w="2210"/>
        <w:gridCol w:w="2321"/>
        <w:gridCol w:w="1985"/>
        <w:gridCol w:w="2334"/>
      </w:tblGrid>
      <w:tr w:rsidR="00D0710E" w:rsidRPr="0009635B" w:rsidTr="00A76547">
        <w:tc>
          <w:tcPr>
            <w:tcW w:w="2166" w:type="dxa"/>
            <w:vMerge w:val="restart"/>
            <w:vAlign w:val="center"/>
          </w:tcPr>
          <w:p w:rsidR="00D0710E" w:rsidRPr="0009635B" w:rsidRDefault="00D0710E" w:rsidP="00A76547">
            <w:pPr>
              <w:spacing w:after="200" w:line="276" w:lineRule="auto"/>
              <w:jc w:val="center"/>
              <w:rPr>
                <w:b/>
                <w:sz w:val="24"/>
              </w:rPr>
            </w:pPr>
            <w:r w:rsidRPr="0088429F">
              <w:rPr>
                <w:b/>
                <w:sz w:val="24"/>
              </w:rPr>
              <w:lastRenderedPageBreak/>
              <w:t>BUA (</w:t>
            </w:r>
            <w:proofErr w:type="spellStart"/>
            <w:r w:rsidRPr="0088429F">
              <w:rPr>
                <w:b/>
                <w:sz w:val="24"/>
              </w:rPr>
              <w:t>SqM</w:t>
            </w:r>
            <w:proofErr w:type="spellEnd"/>
            <w:r w:rsidRPr="0088429F">
              <w:rPr>
                <w:b/>
                <w:sz w:val="24"/>
              </w:rPr>
              <w:t>)</w:t>
            </w:r>
          </w:p>
        </w:tc>
        <w:tc>
          <w:tcPr>
            <w:tcW w:w="6516" w:type="dxa"/>
            <w:gridSpan w:val="3"/>
            <w:vAlign w:val="center"/>
          </w:tcPr>
          <w:p w:rsidR="00D0710E" w:rsidRPr="0009635B" w:rsidRDefault="00D0710E" w:rsidP="00A76547">
            <w:pPr>
              <w:spacing w:after="200" w:line="276" w:lineRule="auto"/>
              <w:jc w:val="center"/>
              <w:rPr>
                <w:b/>
              </w:rPr>
            </w:pPr>
            <w:r w:rsidRPr="0088429F">
              <w:rPr>
                <w:b/>
                <w:sz w:val="24"/>
                <w:szCs w:val="24"/>
              </w:rPr>
              <w:t>HVAC requirement</w:t>
            </w:r>
          </w:p>
        </w:tc>
        <w:tc>
          <w:tcPr>
            <w:tcW w:w="2334" w:type="dxa"/>
            <w:vMerge w:val="restart"/>
            <w:vAlign w:val="center"/>
          </w:tcPr>
          <w:p w:rsidR="00D0710E" w:rsidRPr="0009635B" w:rsidRDefault="00D0710E" w:rsidP="00A76547">
            <w:pPr>
              <w:spacing w:after="200" w:line="276" w:lineRule="auto"/>
              <w:jc w:val="center"/>
              <w:rPr>
                <w:b/>
              </w:rPr>
            </w:pPr>
            <w:r w:rsidRPr="0088429F">
              <w:rPr>
                <w:b/>
                <w:sz w:val="24"/>
              </w:rPr>
              <w:t>Total DCS requirement (TR)</w:t>
            </w:r>
          </w:p>
        </w:tc>
      </w:tr>
      <w:tr w:rsidR="00D0710E" w:rsidTr="00A76547">
        <w:tc>
          <w:tcPr>
            <w:tcW w:w="2166" w:type="dxa"/>
            <w:vMerge/>
          </w:tcPr>
          <w:p w:rsidR="00D0710E" w:rsidRPr="0009635B" w:rsidRDefault="00D0710E" w:rsidP="00A76547">
            <w:pPr>
              <w:keepNext/>
              <w:keepLines/>
              <w:spacing w:before="480" w:after="200" w:line="276" w:lineRule="auto"/>
              <w:outlineLvl w:val="0"/>
              <w:rPr>
                <w:b/>
              </w:rPr>
            </w:pPr>
          </w:p>
        </w:tc>
        <w:tc>
          <w:tcPr>
            <w:tcW w:w="2210" w:type="dxa"/>
            <w:vAlign w:val="center"/>
          </w:tcPr>
          <w:p w:rsidR="00D0710E" w:rsidRPr="0009635B" w:rsidRDefault="00D0710E" w:rsidP="00A76547">
            <w:pPr>
              <w:spacing w:after="200" w:line="276" w:lineRule="auto"/>
              <w:jc w:val="center"/>
              <w:rPr>
                <w:b/>
                <w:sz w:val="24"/>
                <w:szCs w:val="24"/>
              </w:rPr>
            </w:pPr>
            <w:r w:rsidRPr="0088429F">
              <w:rPr>
                <w:b/>
                <w:sz w:val="24"/>
                <w:szCs w:val="24"/>
              </w:rPr>
              <w:t>Cooling area (</w:t>
            </w:r>
            <w:proofErr w:type="spellStart"/>
            <w:r w:rsidRPr="0088429F">
              <w:rPr>
                <w:b/>
                <w:sz w:val="24"/>
                <w:szCs w:val="24"/>
              </w:rPr>
              <w:t>SqM</w:t>
            </w:r>
            <w:proofErr w:type="spellEnd"/>
            <w:r w:rsidRPr="0088429F">
              <w:rPr>
                <w:b/>
                <w:sz w:val="24"/>
                <w:szCs w:val="24"/>
              </w:rPr>
              <w:t>)</w:t>
            </w:r>
          </w:p>
        </w:tc>
        <w:tc>
          <w:tcPr>
            <w:tcW w:w="2321" w:type="dxa"/>
            <w:vAlign w:val="center"/>
          </w:tcPr>
          <w:p w:rsidR="00D0710E" w:rsidRPr="0009635B" w:rsidRDefault="00D0710E" w:rsidP="00A76547">
            <w:pPr>
              <w:spacing w:after="200" w:line="276" w:lineRule="auto"/>
              <w:jc w:val="center"/>
              <w:rPr>
                <w:b/>
                <w:sz w:val="24"/>
                <w:szCs w:val="24"/>
              </w:rPr>
            </w:pPr>
            <w:r w:rsidRPr="0088429F">
              <w:rPr>
                <w:b/>
                <w:sz w:val="24"/>
                <w:szCs w:val="24"/>
              </w:rPr>
              <w:t>Cooling volume</w:t>
            </w:r>
          </w:p>
        </w:tc>
        <w:tc>
          <w:tcPr>
            <w:tcW w:w="1985" w:type="dxa"/>
          </w:tcPr>
          <w:p w:rsidR="00D0710E" w:rsidRDefault="00D0710E" w:rsidP="00A76547">
            <w:r w:rsidRPr="0088429F">
              <w:rPr>
                <w:b/>
                <w:sz w:val="24"/>
                <w:szCs w:val="24"/>
              </w:rPr>
              <w:t>Ventilation volume</w:t>
            </w:r>
          </w:p>
        </w:tc>
        <w:tc>
          <w:tcPr>
            <w:tcW w:w="2334" w:type="dxa"/>
            <w:vMerge/>
          </w:tcPr>
          <w:p w:rsidR="00D0710E" w:rsidRDefault="00D0710E" w:rsidP="00A76547"/>
        </w:tc>
      </w:tr>
      <w:tr w:rsidR="00D0710E" w:rsidTr="00A76547">
        <w:tc>
          <w:tcPr>
            <w:tcW w:w="2166" w:type="dxa"/>
          </w:tcPr>
          <w:p w:rsidR="00D0710E" w:rsidRDefault="00D0710E" w:rsidP="00A76547"/>
        </w:tc>
        <w:tc>
          <w:tcPr>
            <w:tcW w:w="2210" w:type="dxa"/>
          </w:tcPr>
          <w:p w:rsidR="00D0710E" w:rsidRDefault="00D0710E" w:rsidP="00A76547"/>
        </w:tc>
        <w:tc>
          <w:tcPr>
            <w:tcW w:w="2321" w:type="dxa"/>
          </w:tcPr>
          <w:p w:rsidR="00D0710E" w:rsidRDefault="00D0710E" w:rsidP="00A76547"/>
        </w:tc>
        <w:tc>
          <w:tcPr>
            <w:tcW w:w="1985" w:type="dxa"/>
          </w:tcPr>
          <w:p w:rsidR="00D0710E" w:rsidRDefault="00D0710E" w:rsidP="00A76547"/>
        </w:tc>
        <w:tc>
          <w:tcPr>
            <w:tcW w:w="2334" w:type="dxa"/>
          </w:tcPr>
          <w:p w:rsidR="00D0710E" w:rsidRDefault="00D0710E" w:rsidP="00A76547"/>
        </w:tc>
      </w:tr>
      <w:tr w:rsidR="00D0710E" w:rsidTr="00A76547">
        <w:tc>
          <w:tcPr>
            <w:tcW w:w="2166" w:type="dxa"/>
          </w:tcPr>
          <w:p w:rsidR="00D0710E" w:rsidRDefault="00D0710E" w:rsidP="00A76547"/>
        </w:tc>
        <w:tc>
          <w:tcPr>
            <w:tcW w:w="2210" w:type="dxa"/>
          </w:tcPr>
          <w:p w:rsidR="00D0710E" w:rsidRDefault="00D0710E" w:rsidP="00A76547"/>
        </w:tc>
        <w:tc>
          <w:tcPr>
            <w:tcW w:w="2321" w:type="dxa"/>
          </w:tcPr>
          <w:p w:rsidR="00D0710E" w:rsidRDefault="00D0710E" w:rsidP="00A76547"/>
        </w:tc>
        <w:tc>
          <w:tcPr>
            <w:tcW w:w="1985" w:type="dxa"/>
          </w:tcPr>
          <w:p w:rsidR="00D0710E" w:rsidRDefault="00D0710E" w:rsidP="00A76547"/>
        </w:tc>
        <w:tc>
          <w:tcPr>
            <w:tcW w:w="2334" w:type="dxa"/>
          </w:tcPr>
          <w:p w:rsidR="00D0710E" w:rsidRDefault="00D0710E" w:rsidP="00A76547"/>
        </w:tc>
      </w:tr>
      <w:tr w:rsidR="00D0710E" w:rsidTr="00A76547">
        <w:tc>
          <w:tcPr>
            <w:tcW w:w="2166" w:type="dxa"/>
          </w:tcPr>
          <w:p w:rsidR="00D0710E" w:rsidRDefault="00D0710E" w:rsidP="00A76547"/>
        </w:tc>
        <w:tc>
          <w:tcPr>
            <w:tcW w:w="2210" w:type="dxa"/>
          </w:tcPr>
          <w:p w:rsidR="00D0710E" w:rsidRDefault="00D0710E" w:rsidP="00A76547"/>
        </w:tc>
        <w:tc>
          <w:tcPr>
            <w:tcW w:w="2321" w:type="dxa"/>
          </w:tcPr>
          <w:p w:rsidR="00D0710E" w:rsidRDefault="00D0710E" w:rsidP="00A76547"/>
        </w:tc>
        <w:tc>
          <w:tcPr>
            <w:tcW w:w="1985" w:type="dxa"/>
          </w:tcPr>
          <w:p w:rsidR="00D0710E" w:rsidRDefault="00D0710E" w:rsidP="00A76547"/>
        </w:tc>
        <w:tc>
          <w:tcPr>
            <w:tcW w:w="2334" w:type="dxa"/>
          </w:tcPr>
          <w:p w:rsidR="00D0710E" w:rsidRDefault="00D0710E" w:rsidP="00A76547"/>
        </w:tc>
      </w:tr>
    </w:tbl>
    <w:p w:rsidR="00D0710E" w:rsidRDefault="00D0710E" w:rsidP="00D0710E">
      <w:pPr>
        <w:spacing w:after="0"/>
      </w:pPr>
    </w:p>
    <w:p w:rsidR="00D0710E" w:rsidRDefault="00D0710E" w:rsidP="00D0710E">
      <w:pPr>
        <w:spacing w:after="0"/>
      </w:pPr>
    </w:p>
    <w:p w:rsidR="00D0710E" w:rsidRDefault="00D0710E" w:rsidP="00D0710E">
      <w:pPr>
        <w:spacing w:after="0"/>
      </w:pPr>
    </w:p>
    <w:p w:rsidR="00D0710E" w:rsidRDefault="00D0710E" w:rsidP="00D0710E">
      <w:pPr>
        <w:pStyle w:val="ListParagraph"/>
        <w:numPr>
          <w:ilvl w:val="0"/>
          <w:numId w:val="17"/>
        </w:numPr>
        <w:spacing w:after="0"/>
        <w:ind w:left="540"/>
        <w:rPr>
          <w:b/>
        </w:rPr>
      </w:pPr>
      <w:r w:rsidRPr="00C307FC">
        <w:rPr>
          <w:b/>
        </w:rPr>
        <w:t>Parking Requirement for Building _________________________</w:t>
      </w:r>
    </w:p>
    <w:tbl>
      <w:tblPr>
        <w:tblStyle w:val="TableGrid"/>
        <w:tblW w:w="0" w:type="auto"/>
        <w:tblLook w:val="04A0"/>
      </w:tblPr>
      <w:tblGrid>
        <w:gridCol w:w="1573"/>
        <w:gridCol w:w="2405"/>
        <w:gridCol w:w="1440"/>
        <w:gridCol w:w="1260"/>
        <w:gridCol w:w="1190"/>
        <w:gridCol w:w="1574"/>
        <w:gridCol w:w="1574"/>
      </w:tblGrid>
      <w:tr w:rsidR="00D0710E" w:rsidTr="00A76547">
        <w:tc>
          <w:tcPr>
            <w:tcW w:w="1573" w:type="dxa"/>
            <w:vAlign w:val="center"/>
          </w:tcPr>
          <w:p w:rsidR="00D0710E" w:rsidRPr="00C307FC" w:rsidRDefault="00D0710E" w:rsidP="00A76547">
            <w:pPr>
              <w:jc w:val="center"/>
              <w:rPr>
                <w:b/>
                <w:sz w:val="24"/>
              </w:rPr>
            </w:pPr>
            <w:r w:rsidRPr="00C307FC">
              <w:rPr>
                <w:b/>
                <w:sz w:val="24"/>
              </w:rPr>
              <w:t>BUA (</w:t>
            </w:r>
            <w:proofErr w:type="spellStart"/>
            <w:r w:rsidRPr="00C307FC">
              <w:rPr>
                <w:b/>
                <w:sz w:val="24"/>
              </w:rPr>
              <w:t>SqM</w:t>
            </w:r>
            <w:proofErr w:type="spellEnd"/>
            <w:r w:rsidRPr="00C307FC">
              <w:rPr>
                <w:b/>
                <w:sz w:val="24"/>
              </w:rPr>
              <w:t>)</w:t>
            </w:r>
          </w:p>
        </w:tc>
        <w:tc>
          <w:tcPr>
            <w:tcW w:w="2405" w:type="dxa"/>
            <w:vAlign w:val="center"/>
          </w:tcPr>
          <w:p w:rsidR="00D0710E" w:rsidRPr="00C307FC" w:rsidRDefault="00D0710E" w:rsidP="00A76547">
            <w:pPr>
              <w:jc w:val="center"/>
              <w:rPr>
                <w:b/>
                <w:sz w:val="24"/>
              </w:rPr>
            </w:pPr>
            <w:r w:rsidRPr="00C307FC">
              <w:rPr>
                <w:rFonts w:eastAsia="Times New Roman" w:cs="Times New Roman"/>
                <w:b/>
                <w:bCs/>
                <w:color w:val="000000"/>
                <w:sz w:val="24"/>
              </w:rPr>
              <w:t xml:space="preserve">Parking Required / 100 </w:t>
            </w:r>
            <w:proofErr w:type="spellStart"/>
            <w:r w:rsidRPr="00C307FC">
              <w:rPr>
                <w:rFonts w:eastAsia="Times New Roman" w:cs="Times New Roman"/>
                <w:b/>
                <w:bCs/>
                <w:color w:val="000000"/>
                <w:sz w:val="24"/>
              </w:rPr>
              <w:t>SqM</w:t>
            </w:r>
            <w:proofErr w:type="spellEnd"/>
            <w:r w:rsidRPr="00C307FC">
              <w:rPr>
                <w:rFonts w:eastAsia="Times New Roman" w:cs="Times New Roman"/>
                <w:b/>
                <w:bCs/>
                <w:color w:val="000000"/>
                <w:sz w:val="24"/>
              </w:rPr>
              <w:t xml:space="preserve"> of Gross BUA (</w:t>
            </w:r>
            <w:proofErr w:type="spellStart"/>
            <w:r w:rsidRPr="00C307FC">
              <w:rPr>
                <w:rFonts w:eastAsia="Times New Roman" w:cs="Times New Roman"/>
                <w:b/>
                <w:bCs/>
                <w:color w:val="000000"/>
                <w:sz w:val="24"/>
              </w:rPr>
              <w:t>Nos</w:t>
            </w:r>
            <w:proofErr w:type="spellEnd"/>
            <w:r w:rsidRPr="00C307FC">
              <w:rPr>
                <w:rFonts w:eastAsia="Times New Roman" w:cs="Times New Roman"/>
                <w:b/>
                <w:bCs/>
                <w:color w:val="000000"/>
                <w:sz w:val="24"/>
              </w:rPr>
              <w:t>) (According to GIFT Plan)</w:t>
            </w:r>
          </w:p>
        </w:tc>
        <w:tc>
          <w:tcPr>
            <w:tcW w:w="1440" w:type="dxa"/>
            <w:vAlign w:val="center"/>
          </w:tcPr>
          <w:p w:rsidR="00D0710E" w:rsidRPr="00C307FC" w:rsidRDefault="00D0710E" w:rsidP="00A76547">
            <w:pPr>
              <w:jc w:val="center"/>
              <w:rPr>
                <w:b/>
                <w:sz w:val="24"/>
              </w:rPr>
            </w:pPr>
            <w:r w:rsidRPr="00C307FC">
              <w:rPr>
                <w:rFonts w:eastAsia="Times New Roman" w:cs="Times New Roman"/>
                <w:b/>
                <w:bCs/>
                <w:color w:val="000000"/>
                <w:sz w:val="24"/>
              </w:rPr>
              <w:t>Total Parking demand (</w:t>
            </w:r>
            <w:proofErr w:type="spellStart"/>
            <w:r w:rsidRPr="00C307FC">
              <w:rPr>
                <w:rFonts w:eastAsia="Times New Roman" w:cs="Times New Roman"/>
                <w:b/>
                <w:bCs/>
                <w:color w:val="000000"/>
                <w:sz w:val="24"/>
              </w:rPr>
              <w:t>Nos</w:t>
            </w:r>
            <w:proofErr w:type="spellEnd"/>
            <w:r w:rsidRPr="00C307FC">
              <w:rPr>
                <w:rFonts w:eastAsia="Times New Roman" w:cs="Times New Roman"/>
                <w:b/>
                <w:bCs/>
                <w:color w:val="000000"/>
                <w:sz w:val="24"/>
              </w:rPr>
              <w:t>)</w:t>
            </w:r>
          </w:p>
        </w:tc>
        <w:tc>
          <w:tcPr>
            <w:tcW w:w="1260" w:type="dxa"/>
            <w:vAlign w:val="center"/>
          </w:tcPr>
          <w:p w:rsidR="00D0710E" w:rsidRPr="00C307FC" w:rsidRDefault="00D0710E" w:rsidP="00A76547">
            <w:pPr>
              <w:jc w:val="center"/>
              <w:rPr>
                <w:rFonts w:eastAsia="Times New Roman" w:cs="Times New Roman"/>
                <w:b/>
                <w:bCs/>
                <w:color w:val="000000"/>
                <w:sz w:val="24"/>
              </w:rPr>
            </w:pPr>
            <w:r w:rsidRPr="00C307FC">
              <w:rPr>
                <w:rFonts w:eastAsia="Times New Roman" w:cs="Times New Roman"/>
                <w:b/>
                <w:bCs/>
                <w:color w:val="000000"/>
                <w:sz w:val="24"/>
              </w:rPr>
              <w:t>Car (%)</w:t>
            </w:r>
          </w:p>
        </w:tc>
        <w:tc>
          <w:tcPr>
            <w:tcW w:w="1190" w:type="dxa"/>
            <w:vAlign w:val="center"/>
          </w:tcPr>
          <w:p w:rsidR="00D0710E" w:rsidRPr="00C307FC" w:rsidRDefault="00D0710E" w:rsidP="00A76547">
            <w:pPr>
              <w:jc w:val="center"/>
              <w:rPr>
                <w:rFonts w:eastAsia="Times New Roman" w:cs="Times New Roman"/>
                <w:b/>
                <w:bCs/>
                <w:color w:val="000000"/>
                <w:sz w:val="24"/>
              </w:rPr>
            </w:pPr>
            <w:r w:rsidRPr="00C307FC">
              <w:rPr>
                <w:rFonts w:eastAsia="Times New Roman" w:cs="Times New Roman"/>
                <w:b/>
                <w:bCs/>
                <w:color w:val="000000"/>
                <w:sz w:val="24"/>
              </w:rPr>
              <w:t>TW (%)</w:t>
            </w:r>
          </w:p>
        </w:tc>
        <w:tc>
          <w:tcPr>
            <w:tcW w:w="1574" w:type="dxa"/>
            <w:vAlign w:val="center"/>
          </w:tcPr>
          <w:p w:rsidR="00D0710E" w:rsidRPr="00C307FC" w:rsidRDefault="00D0710E" w:rsidP="00A76547">
            <w:pPr>
              <w:jc w:val="center"/>
              <w:rPr>
                <w:rFonts w:eastAsia="Times New Roman" w:cs="Times New Roman"/>
                <w:b/>
                <w:bCs/>
                <w:color w:val="000000"/>
                <w:sz w:val="24"/>
              </w:rPr>
            </w:pPr>
            <w:r w:rsidRPr="00C307FC">
              <w:rPr>
                <w:rFonts w:eastAsia="Times New Roman" w:cs="Times New Roman"/>
                <w:b/>
                <w:bCs/>
                <w:color w:val="000000"/>
                <w:sz w:val="24"/>
              </w:rPr>
              <w:t>Parking required at Basement (</w:t>
            </w:r>
            <w:proofErr w:type="spellStart"/>
            <w:r w:rsidRPr="00C307FC">
              <w:rPr>
                <w:rFonts w:eastAsia="Times New Roman" w:cs="Times New Roman"/>
                <w:b/>
                <w:bCs/>
                <w:color w:val="000000"/>
                <w:sz w:val="24"/>
              </w:rPr>
              <w:t>Nos</w:t>
            </w:r>
            <w:proofErr w:type="spellEnd"/>
            <w:r w:rsidRPr="00C307FC">
              <w:rPr>
                <w:rFonts w:eastAsia="Times New Roman" w:cs="Times New Roman"/>
                <w:b/>
                <w:bCs/>
                <w:color w:val="000000"/>
                <w:sz w:val="24"/>
              </w:rPr>
              <w:t>)</w:t>
            </w:r>
          </w:p>
        </w:tc>
        <w:tc>
          <w:tcPr>
            <w:tcW w:w="1574" w:type="dxa"/>
            <w:vAlign w:val="center"/>
          </w:tcPr>
          <w:p w:rsidR="00D0710E" w:rsidRPr="00C307FC" w:rsidRDefault="00D0710E" w:rsidP="00A76547">
            <w:pPr>
              <w:jc w:val="center"/>
              <w:rPr>
                <w:rFonts w:eastAsia="Times New Roman" w:cs="Times New Roman"/>
                <w:b/>
                <w:bCs/>
                <w:color w:val="000000"/>
                <w:sz w:val="24"/>
              </w:rPr>
            </w:pPr>
            <w:r w:rsidRPr="00C307FC">
              <w:rPr>
                <w:rFonts w:eastAsia="Times New Roman" w:cs="Times New Roman"/>
                <w:b/>
                <w:bCs/>
                <w:color w:val="000000"/>
                <w:sz w:val="24"/>
              </w:rPr>
              <w:t>Parking required at MLP (</w:t>
            </w:r>
            <w:proofErr w:type="spellStart"/>
            <w:r w:rsidRPr="00C307FC">
              <w:rPr>
                <w:rFonts w:eastAsia="Times New Roman" w:cs="Times New Roman"/>
                <w:b/>
                <w:bCs/>
                <w:color w:val="000000"/>
                <w:sz w:val="24"/>
              </w:rPr>
              <w:t>Nos</w:t>
            </w:r>
            <w:proofErr w:type="spellEnd"/>
            <w:r w:rsidRPr="00C307FC">
              <w:rPr>
                <w:rFonts w:eastAsia="Times New Roman" w:cs="Times New Roman"/>
                <w:b/>
                <w:bCs/>
                <w:color w:val="000000"/>
                <w:sz w:val="24"/>
              </w:rPr>
              <w:t>)</w:t>
            </w:r>
          </w:p>
        </w:tc>
      </w:tr>
      <w:tr w:rsidR="00D0710E" w:rsidTr="00A76547">
        <w:tc>
          <w:tcPr>
            <w:tcW w:w="1573" w:type="dxa"/>
          </w:tcPr>
          <w:p w:rsidR="00D0710E" w:rsidRDefault="00D0710E" w:rsidP="00A76547"/>
        </w:tc>
        <w:tc>
          <w:tcPr>
            <w:tcW w:w="2405" w:type="dxa"/>
          </w:tcPr>
          <w:p w:rsidR="00D0710E" w:rsidRDefault="00D0710E" w:rsidP="00A76547"/>
        </w:tc>
        <w:tc>
          <w:tcPr>
            <w:tcW w:w="1440" w:type="dxa"/>
          </w:tcPr>
          <w:p w:rsidR="00D0710E" w:rsidRDefault="00D0710E" w:rsidP="00A76547"/>
        </w:tc>
        <w:tc>
          <w:tcPr>
            <w:tcW w:w="1260" w:type="dxa"/>
          </w:tcPr>
          <w:p w:rsidR="00D0710E" w:rsidRDefault="00D0710E" w:rsidP="00A76547"/>
        </w:tc>
        <w:tc>
          <w:tcPr>
            <w:tcW w:w="1190" w:type="dxa"/>
          </w:tcPr>
          <w:p w:rsidR="00D0710E" w:rsidRDefault="00D0710E" w:rsidP="00A76547"/>
        </w:tc>
        <w:tc>
          <w:tcPr>
            <w:tcW w:w="1574" w:type="dxa"/>
          </w:tcPr>
          <w:p w:rsidR="00D0710E" w:rsidRDefault="00D0710E" w:rsidP="00A76547"/>
        </w:tc>
        <w:tc>
          <w:tcPr>
            <w:tcW w:w="1574" w:type="dxa"/>
          </w:tcPr>
          <w:p w:rsidR="00D0710E" w:rsidRDefault="00D0710E" w:rsidP="00A76547"/>
        </w:tc>
      </w:tr>
      <w:tr w:rsidR="00D0710E" w:rsidTr="00A76547">
        <w:tc>
          <w:tcPr>
            <w:tcW w:w="1573" w:type="dxa"/>
          </w:tcPr>
          <w:p w:rsidR="00D0710E" w:rsidRDefault="00D0710E" w:rsidP="00A76547"/>
        </w:tc>
        <w:tc>
          <w:tcPr>
            <w:tcW w:w="2405" w:type="dxa"/>
          </w:tcPr>
          <w:p w:rsidR="00D0710E" w:rsidRDefault="00D0710E" w:rsidP="00A76547"/>
        </w:tc>
        <w:tc>
          <w:tcPr>
            <w:tcW w:w="1440" w:type="dxa"/>
          </w:tcPr>
          <w:p w:rsidR="00D0710E" w:rsidRDefault="00D0710E" w:rsidP="00A76547"/>
        </w:tc>
        <w:tc>
          <w:tcPr>
            <w:tcW w:w="1260" w:type="dxa"/>
          </w:tcPr>
          <w:p w:rsidR="00D0710E" w:rsidRDefault="00D0710E" w:rsidP="00A76547"/>
        </w:tc>
        <w:tc>
          <w:tcPr>
            <w:tcW w:w="1190" w:type="dxa"/>
          </w:tcPr>
          <w:p w:rsidR="00D0710E" w:rsidRDefault="00D0710E" w:rsidP="00A76547"/>
        </w:tc>
        <w:tc>
          <w:tcPr>
            <w:tcW w:w="1574" w:type="dxa"/>
          </w:tcPr>
          <w:p w:rsidR="00D0710E" w:rsidRDefault="00D0710E" w:rsidP="00A76547"/>
        </w:tc>
        <w:tc>
          <w:tcPr>
            <w:tcW w:w="1574" w:type="dxa"/>
          </w:tcPr>
          <w:p w:rsidR="00D0710E" w:rsidRDefault="00D0710E" w:rsidP="00A76547"/>
        </w:tc>
      </w:tr>
      <w:tr w:rsidR="00D0710E" w:rsidTr="00A76547">
        <w:tc>
          <w:tcPr>
            <w:tcW w:w="1573" w:type="dxa"/>
          </w:tcPr>
          <w:p w:rsidR="00D0710E" w:rsidRDefault="00D0710E" w:rsidP="00A76547"/>
        </w:tc>
        <w:tc>
          <w:tcPr>
            <w:tcW w:w="2405" w:type="dxa"/>
          </w:tcPr>
          <w:p w:rsidR="00D0710E" w:rsidRDefault="00D0710E" w:rsidP="00A76547"/>
        </w:tc>
        <w:tc>
          <w:tcPr>
            <w:tcW w:w="1440" w:type="dxa"/>
          </w:tcPr>
          <w:p w:rsidR="00D0710E" w:rsidRDefault="00D0710E" w:rsidP="00A76547"/>
        </w:tc>
        <w:tc>
          <w:tcPr>
            <w:tcW w:w="1260" w:type="dxa"/>
          </w:tcPr>
          <w:p w:rsidR="00D0710E" w:rsidRDefault="00D0710E" w:rsidP="00A76547"/>
        </w:tc>
        <w:tc>
          <w:tcPr>
            <w:tcW w:w="1190" w:type="dxa"/>
          </w:tcPr>
          <w:p w:rsidR="00D0710E" w:rsidRDefault="00D0710E" w:rsidP="00A76547"/>
        </w:tc>
        <w:tc>
          <w:tcPr>
            <w:tcW w:w="1574" w:type="dxa"/>
          </w:tcPr>
          <w:p w:rsidR="00D0710E" w:rsidRDefault="00D0710E" w:rsidP="00A76547"/>
        </w:tc>
        <w:tc>
          <w:tcPr>
            <w:tcW w:w="1574" w:type="dxa"/>
          </w:tcPr>
          <w:p w:rsidR="00D0710E" w:rsidRDefault="00D0710E" w:rsidP="00A76547"/>
        </w:tc>
      </w:tr>
      <w:tr w:rsidR="00D0710E" w:rsidTr="00A76547">
        <w:tc>
          <w:tcPr>
            <w:tcW w:w="1573" w:type="dxa"/>
          </w:tcPr>
          <w:p w:rsidR="00D0710E" w:rsidRDefault="00D0710E" w:rsidP="00A76547"/>
        </w:tc>
        <w:tc>
          <w:tcPr>
            <w:tcW w:w="2405" w:type="dxa"/>
          </w:tcPr>
          <w:p w:rsidR="00D0710E" w:rsidRDefault="00D0710E" w:rsidP="00A76547"/>
        </w:tc>
        <w:tc>
          <w:tcPr>
            <w:tcW w:w="1440" w:type="dxa"/>
          </w:tcPr>
          <w:p w:rsidR="00D0710E" w:rsidRDefault="00D0710E" w:rsidP="00A76547"/>
        </w:tc>
        <w:tc>
          <w:tcPr>
            <w:tcW w:w="1260" w:type="dxa"/>
          </w:tcPr>
          <w:p w:rsidR="00D0710E" w:rsidRDefault="00D0710E" w:rsidP="00A76547"/>
        </w:tc>
        <w:tc>
          <w:tcPr>
            <w:tcW w:w="1190" w:type="dxa"/>
          </w:tcPr>
          <w:p w:rsidR="00D0710E" w:rsidRDefault="00D0710E" w:rsidP="00A76547"/>
        </w:tc>
        <w:tc>
          <w:tcPr>
            <w:tcW w:w="1574" w:type="dxa"/>
          </w:tcPr>
          <w:p w:rsidR="00D0710E" w:rsidRDefault="00D0710E" w:rsidP="00A76547"/>
        </w:tc>
        <w:tc>
          <w:tcPr>
            <w:tcW w:w="1574" w:type="dxa"/>
          </w:tcPr>
          <w:p w:rsidR="00D0710E" w:rsidRDefault="00D0710E" w:rsidP="00A76547"/>
        </w:tc>
      </w:tr>
    </w:tbl>
    <w:p w:rsidR="008E5A3A" w:rsidRDefault="008E5A3A" w:rsidP="008E5A3A">
      <w:pPr>
        <w:spacing w:after="0"/>
      </w:pPr>
    </w:p>
    <w:p w:rsidR="008E5A3A" w:rsidRPr="008E5A3A" w:rsidRDefault="008D3B33" w:rsidP="008E5A3A">
      <w:pPr>
        <w:spacing w:after="0"/>
      </w:pPr>
      <w:r>
        <w:rPr>
          <w:b/>
          <w:sz w:val="24"/>
        </w:rPr>
        <w:br w:type="page"/>
      </w:r>
    </w:p>
    <w:p w:rsidR="00805DEE" w:rsidRPr="00A30313" w:rsidRDefault="00DB44BC" w:rsidP="00805DEE">
      <w:pPr>
        <w:pBdr>
          <w:bottom w:val="single" w:sz="4" w:space="1" w:color="auto"/>
        </w:pBdr>
        <w:spacing w:after="0"/>
        <w:jc w:val="right"/>
        <w:rPr>
          <w:b/>
          <w:sz w:val="24"/>
        </w:rPr>
      </w:pPr>
      <w:r>
        <w:rPr>
          <w:b/>
          <w:sz w:val="24"/>
        </w:rPr>
        <w:lastRenderedPageBreak/>
        <w:t xml:space="preserve">FORM: DP – </w:t>
      </w:r>
      <w:r w:rsidR="008E5A3A" w:rsidRPr="008E5A3A">
        <w:rPr>
          <w:b/>
          <w:sz w:val="24"/>
        </w:rPr>
        <w:t>A</w:t>
      </w:r>
      <w:r>
        <w:rPr>
          <w:b/>
          <w:sz w:val="24"/>
        </w:rPr>
        <w:t xml:space="preserve"> – 03</w:t>
      </w:r>
    </w:p>
    <w:p w:rsidR="00EF4C8C" w:rsidRPr="00763D31" w:rsidRDefault="00EF4C8C" w:rsidP="00A47A3B">
      <w:pPr>
        <w:pStyle w:val="Header"/>
        <w:shd w:val="clear" w:color="auto" w:fill="D9D9D9" w:themeFill="background1" w:themeFillShade="D9"/>
        <w:jc w:val="center"/>
        <w:rPr>
          <w:b/>
          <w:sz w:val="28"/>
        </w:rPr>
      </w:pPr>
      <w:r>
        <w:rPr>
          <w:b/>
          <w:sz w:val="28"/>
        </w:rPr>
        <w:t>Certificate of Undertaking of Accredited Architect/Engineer</w:t>
      </w:r>
      <w:r w:rsidR="004F06D7">
        <w:rPr>
          <w:rStyle w:val="FootnoteReference"/>
          <w:b/>
          <w:sz w:val="28"/>
        </w:rPr>
        <w:footnoteReference w:id="4"/>
      </w:r>
    </w:p>
    <w:p w:rsidR="00EF4C8C" w:rsidRPr="00502ECA" w:rsidRDefault="00EF4C8C" w:rsidP="00A47A3B">
      <w:pPr>
        <w:autoSpaceDE w:val="0"/>
        <w:autoSpaceDN w:val="0"/>
        <w:adjustRightInd w:val="0"/>
        <w:spacing w:after="0" w:line="240" w:lineRule="auto"/>
        <w:jc w:val="both"/>
        <w:rPr>
          <w:rFonts w:cs="TimesNewRoman"/>
        </w:rPr>
      </w:pPr>
    </w:p>
    <w:p w:rsidR="008D3B33" w:rsidRPr="008D3B33" w:rsidRDefault="008E5A3A" w:rsidP="008D3B33">
      <w:pPr>
        <w:autoSpaceDE w:val="0"/>
        <w:autoSpaceDN w:val="0"/>
        <w:adjustRightInd w:val="0"/>
        <w:spacing w:after="0"/>
        <w:jc w:val="both"/>
        <w:rPr>
          <w:rFonts w:cs="Times New Roman"/>
          <w:sz w:val="20"/>
        </w:rPr>
      </w:pPr>
      <w:r w:rsidRPr="008E5A3A">
        <w:rPr>
          <w:rFonts w:cs="Times New Roman"/>
          <w:sz w:val="20"/>
        </w:rPr>
        <w:t>To</w:t>
      </w:r>
    </w:p>
    <w:p w:rsidR="008D3B33" w:rsidRPr="008D3B33" w:rsidRDefault="008E5A3A" w:rsidP="008D3B33">
      <w:pPr>
        <w:autoSpaceDE w:val="0"/>
        <w:autoSpaceDN w:val="0"/>
        <w:adjustRightInd w:val="0"/>
        <w:spacing w:after="0" w:line="240" w:lineRule="auto"/>
        <w:ind w:firstLine="720"/>
        <w:jc w:val="both"/>
        <w:rPr>
          <w:rFonts w:cs="Times New Roman"/>
          <w:sz w:val="20"/>
        </w:rPr>
      </w:pPr>
      <w:r w:rsidRPr="008E5A3A">
        <w:rPr>
          <w:rFonts w:cs="Times New Roman"/>
          <w:sz w:val="20"/>
        </w:rPr>
        <w:t>The Competent Authority</w:t>
      </w:r>
    </w:p>
    <w:p w:rsidR="007C7F74" w:rsidRDefault="007C7F74" w:rsidP="008D3B33">
      <w:pPr>
        <w:autoSpaceDE w:val="0"/>
        <w:autoSpaceDN w:val="0"/>
        <w:adjustRightInd w:val="0"/>
        <w:spacing w:after="0" w:line="240" w:lineRule="auto"/>
        <w:ind w:firstLine="720"/>
        <w:jc w:val="both"/>
        <w:rPr>
          <w:rFonts w:cs="Times New Roman"/>
          <w:sz w:val="20"/>
        </w:rPr>
      </w:pPr>
    </w:p>
    <w:p w:rsidR="007C7F74" w:rsidRDefault="007C7F74" w:rsidP="008D3B33">
      <w:pPr>
        <w:autoSpaceDE w:val="0"/>
        <w:autoSpaceDN w:val="0"/>
        <w:adjustRightInd w:val="0"/>
        <w:spacing w:after="0" w:line="240" w:lineRule="auto"/>
        <w:ind w:firstLine="720"/>
        <w:jc w:val="both"/>
        <w:rPr>
          <w:rFonts w:cs="Times New Roman"/>
          <w:sz w:val="20"/>
        </w:rPr>
      </w:pPr>
    </w:p>
    <w:p w:rsidR="007C7F74" w:rsidRDefault="007C7F74" w:rsidP="008D3B33">
      <w:pPr>
        <w:autoSpaceDE w:val="0"/>
        <w:autoSpaceDN w:val="0"/>
        <w:adjustRightInd w:val="0"/>
        <w:spacing w:after="0" w:line="240" w:lineRule="auto"/>
        <w:ind w:firstLine="720"/>
        <w:jc w:val="both"/>
        <w:rPr>
          <w:rFonts w:cs="Times New Roman"/>
          <w:sz w:val="20"/>
        </w:rPr>
      </w:pPr>
    </w:p>
    <w:p w:rsidR="00EF4C8C" w:rsidRPr="008D3B33" w:rsidRDefault="00EF4C8C" w:rsidP="00A47A3B">
      <w:pPr>
        <w:autoSpaceDE w:val="0"/>
        <w:autoSpaceDN w:val="0"/>
        <w:adjustRightInd w:val="0"/>
        <w:spacing w:after="0" w:line="240" w:lineRule="auto"/>
        <w:jc w:val="both"/>
        <w:rPr>
          <w:rFonts w:cs="TimesNewRoman"/>
          <w:sz w:val="20"/>
        </w:rPr>
      </w:pPr>
    </w:p>
    <w:p w:rsidR="00EF4C8C" w:rsidRPr="008D3B33" w:rsidRDefault="008E5A3A" w:rsidP="00A47A3B">
      <w:pPr>
        <w:autoSpaceDE w:val="0"/>
        <w:autoSpaceDN w:val="0"/>
        <w:adjustRightInd w:val="0"/>
        <w:spacing w:after="0" w:line="240" w:lineRule="auto"/>
        <w:jc w:val="both"/>
        <w:rPr>
          <w:rFonts w:cs="TimesNewRoman"/>
          <w:sz w:val="20"/>
        </w:rPr>
      </w:pPr>
      <w:r w:rsidRPr="008E5A3A">
        <w:rPr>
          <w:rFonts w:cs="TimesNewRoman"/>
          <w:b/>
          <w:sz w:val="20"/>
        </w:rPr>
        <w:t>Ref:</w:t>
      </w:r>
      <w:r w:rsidRPr="008E5A3A">
        <w:rPr>
          <w:rFonts w:cs="TimesNewRoman"/>
          <w:sz w:val="20"/>
        </w:rPr>
        <w:t xml:space="preserve"> </w:t>
      </w:r>
    </w:p>
    <w:p w:rsidR="00EF4C8C" w:rsidRPr="008D3B33" w:rsidRDefault="00EF4C8C" w:rsidP="00A47A3B">
      <w:pPr>
        <w:autoSpaceDE w:val="0"/>
        <w:autoSpaceDN w:val="0"/>
        <w:adjustRightInd w:val="0"/>
        <w:spacing w:after="0" w:line="240" w:lineRule="auto"/>
        <w:jc w:val="both"/>
        <w:rPr>
          <w:rFonts w:cs="TimesNewRoman"/>
          <w:sz w:val="20"/>
        </w:rPr>
      </w:pPr>
    </w:p>
    <w:tbl>
      <w:tblPr>
        <w:tblStyle w:val="TableGrid"/>
        <w:tblW w:w="0" w:type="auto"/>
        <w:jc w:val="center"/>
        <w:tblLook w:val="04A0"/>
      </w:tblPr>
      <w:tblGrid>
        <w:gridCol w:w="962"/>
        <w:gridCol w:w="2137"/>
        <w:gridCol w:w="4208"/>
      </w:tblGrid>
      <w:tr w:rsidR="00EF4C8C"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EF4C8C"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EF4C8C" w:rsidRPr="004816B6" w:rsidTr="00B52460">
        <w:trPr>
          <w:trHeight w:val="96"/>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EF4C8C"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EF4C8C" w:rsidRPr="008D3B33" w:rsidRDefault="00EF4C8C" w:rsidP="00A47A3B">
      <w:pPr>
        <w:autoSpaceDE w:val="0"/>
        <w:autoSpaceDN w:val="0"/>
        <w:adjustRightInd w:val="0"/>
        <w:spacing w:after="0" w:line="240" w:lineRule="auto"/>
        <w:jc w:val="both"/>
        <w:rPr>
          <w:rFonts w:cs="TimesNewRoman"/>
          <w:sz w:val="20"/>
        </w:rPr>
      </w:pPr>
    </w:p>
    <w:p w:rsidR="00EF4C8C" w:rsidRPr="008D3B33" w:rsidRDefault="008E5A3A" w:rsidP="00A47A3B">
      <w:pPr>
        <w:autoSpaceDE w:val="0"/>
        <w:autoSpaceDN w:val="0"/>
        <w:adjustRightInd w:val="0"/>
        <w:spacing w:after="0" w:line="240" w:lineRule="auto"/>
        <w:jc w:val="both"/>
        <w:rPr>
          <w:rFonts w:cs="TimesNewRoman"/>
          <w:sz w:val="20"/>
        </w:rPr>
      </w:pPr>
      <w:r w:rsidRPr="008E5A3A">
        <w:rPr>
          <w:rFonts w:cs="TimesNewRoman"/>
          <w:sz w:val="20"/>
        </w:rPr>
        <w:t>For_____________________________________________________________________</w:t>
      </w:r>
    </w:p>
    <w:p w:rsidR="00EF4C8C" w:rsidRPr="008D3B33" w:rsidRDefault="008E5A3A" w:rsidP="00A47A3B">
      <w:pPr>
        <w:autoSpaceDE w:val="0"/>
        <w:autoSpaceDN w:val="0"/>
        <w:adjustRightInd w:val="0"/>
        <w:spacing w:after="0" w:line="240" w:lineRule="auto"/>
        <w:ind w:firstLine="720"/>
        <w:jc w:val="both"/>
        <w:rPr>
          <w:rFonts w:cs="TimesNewRoman"/>
          <w:sz w:val="20"/>
        </w:rPr>
      </w:pPr>
      <w:r w:rsidRPr="008E5A3A">
        <w:rPr>
          <w:rFonts w:cs="TimesNewRoman"/>
          <w:sz w:val="20"/>
        </w:rPr>
        <w:t>(Name of Owner/</w:t>
      </w:r>
      <w:proofErr w:type="spellStart"/>
      <w:r w:rsidRPr="008E5A3A">
        <w:rPr>
          <w:rFonts w:cs="TimesNewRoman"/>
          <w:sz w:val="20"/>
        </w:rPr>
        <w:t>Organiser</w:t>
      </w:r>
      <w:proofErr w:type="spellEnd"/>
      <w:r w:rsidRPr="008E5A3A">
        <w:rPr>
          <w:rFonts w:cs="TimesNewRoman"/>
          <w:sz w:val="20"/>
        </w:rPr>
        <w:t>/Developer/Builder)</w:t>
      </w:r>
    </w:p>
    <w:p w:rsidR="00EF4C8C" w:rsidRPr="008D3B33" w:rsidRDefault="008E5A3A" w:rsidP="00A47A3B">
      <w:pPr>
        <w:autoSpaceDE w:val="0"/>
        <w:autoSpaceDN w:val="0"/>
        <w:adjustRightInd w:val="0"/>
        <w:spacing w:after="0"/>
        <w:jc w:val="both"/>
        <w:rPr>
          <w:rFonts w:cs="TimesNewRoman"/>
          <w:sz w:val="20"/>
        </w:rPr>
      </w:pPr>
      <w:r w:rsidRPr="008E5A3A">
        <w:rPr>
          <w:rFonts w:cs="TimesNewRoman"/>
          <w:sz w:val="20"/>
        </w:rPr>
        <w:t>Address: ________________________________________________________________</w:t>
      </w:r>
    </w:p>
    <w:p w:rsidR="00EF4C8C" w:rsidRPr="008D3B33" w:rsidRDefault="008E5A3A" w:rsidP="00A47A3B">
      <w:pPr>
        <w:autoSpaceDE w:val="0"/>
        <w:autoSpaceDN w:val="0"/>
        <w:adjustRightInd w:val="0"/>
        <w:spacing w:after="0"/>
        <w:jc w:val="both"/>
        <w:rPr>
          <w:rFonts w:cs="TimesNewRoman"/>
          <w:sz w:val="20"/>
        </w:rPr>
      </w:pPr>
      <w:proofErr w:type="spellStart"/>
      <w:proofErr w:type="gramStart"/>
      <w:r w:rsidRPr="008E5A3A">
        <w:rPr>
          <w:rFonts w:cs="TimesNewRoman"/>
          <w:sz w:val="20"/>
        </w:rPr>
        <w:t>Tel.No</w:t>
      </w:r>
      <w:proofErr w:type="spellEnd"/>
      <w:r w:rsidRPr="008E5A3A">
        <w:rPr>
          <w:rFonts w:cs="TimesNewRoman"/>
          <w:sz w:val="20"/>
        </w:rPr>
        <w:t>.:</w:t>
      </w:r>
      <w:proofErr w:type="gramEnd"/>
      <w:r w:rsidRPr="008E5A3A">
        <w:rPr>
          <w:rFonts w:cs="TimesNewRoman"/>
          <w:sz w:val="20"/>
        </w:rPr>
        <w:t>_____________________</w:t>
      </w:r>
    </w:p>
    <w:p w:rsidR="00EF4C8C" w:rsidRPr="008D3B33" w:rsidRDefault="008E5A3A" w:rsidP="00A47A3B">
      <w:pPr>
        <w:autoSpaceDE w:val="0"/>
        <w:autoSpaceDN w:val="0"/>
        <w:adjustRightInd w:val="0"/>
        <w:spacing w:after="0"/>
        <w:jc w:val="both"/>
        <w:rPr>
          <w:rFonts w:cs="TimesNewRoman"/>
          <w:sz w:val="20"/>
        </w:rPr>
      </w:pPr>
      <w:r w:rsidRPr="008E5A3A">
        <w:rPr>
          <w:rFonts w:cs="TimesNewRoman"/>
          <w:sz w:val="20"/>
        </w:rPr>
        <w:t>I am a member of Council of Architects/Engineers and I am possessing current registration to act as accredited Architect/Engineer.</w:t>
      </w:r>
    </w:p>
    <w:p w:rsidR="008E5A3A" w:rsidRPr="008E5A3A" w:rsidRDefault="008E5A3A" w:rsidP="008E5A3A">
      <w:pPr>
        <w:autoSpaceDE w:val="0"/>
        <w:autoSpaceDN w:val="0"/>
        <w:adjustRightInd w:val="0"/>
        <w:spacing w:after="0"/>
        <w:jc w:val="both"/>
        <w:rPr>
          <w:rFonts w:cs="TimesNewRoman"/>
          <w:sz w:val="20"/>
        </w:rPr>
      </w:pPr>
      <w:r w:rsidRPr="008E5A3A">
        <w:rPr>
          <w:rFonts w:cs="TimesNewRoman"/>
          <w:sz w:val="20"/>
        </w:rPr>
        <w:t xml:space="preserve">I hereby certify that I am appointed as the Accredited Architect/Engineer/Surveyor to prepare the plans, sections and details as required under the provisions of the </w:t>
      </w:r>
      <w:r w:rsidRPr="008E5A3A">
        <w:rPr>
          <w:rFonts w:cs="Times New Roman"/>
          <w:sz w:val="20"/>
        </w:rPr>
        <w:t>GIFT Area Development Control Regulations</w:t>
      </w:r>
      <w:r w:rsidRPr="008E5A3A">
        <w:rPr>
          <w:rFonts w:cs="TimesNewRoman"/>
          <w:sz w:val="20"/>
        </w:rPr>
        <w:t xml:space="preserve"> for the above mentioned project and that I have prepared and signed the same and that the execution of the project shall be carried out under my direction and supervision of supervisor or owner, as per the approved drawings. I am fully conversant with the provisions of the GIFT Area Development Control Regulations, which are in force, and about my duties and responsibilities under the same and I undertake to fulfill them in all respects, except under the circumstances of natural calamities.</w:t>
      </w:r>
    </w:p>
    <w:p w:rsidR="00EF4C8C" w:rsidRDefault="008E5A3A" w:rsidP="00A47A3B">
      <w:pPr>
        <w:autoSpaceDE w:val="0"/>
        <w:autoSpaceDN w:val="0"/>
        <w:adjustRightInd w:val="0"/>
        <w:spacing w:after="0"/>
        <w:jc w:val="both"/>
        <w:rPr>
          <w:rFonts w:cs="TimesNewRoman"/>
          <w:sz w:val="20"/>
        </w:rPr>
      </w:pPr>
      <w:r w:rsidRPr="008E5A3A">
        <w:rPr>
          <w:rFonts w:cs="TimesNewRoman"/>
          <w:sz w:val="20"/>
        </w:rPr>
        <w:t>I also undertake to provide my guidance for the adequate measure to be taken by the owners for installation of plumbing, drainage, sanitation and water supply. The appointment of site supervisor, clerk of works, building contractor, plumbing contractor and electrical contractor shall be made at the appropriate stage by the owner before the relevant work commences.</w:t>
      </w:r>
    </w:p>
    <w:p w:rsidR="00F94022" w:rsidRDefault="00F94022" w:rsidP="00A47A3B">
      <w:pPr>
        <w:autoSpaceDE w:val="0"/>
        <w:autoSpaceDN w:val="0"/>
        <w:adjustRightInd w:val="0"/>
        <w:spacing w:after="0"/>
        <w:jc w:val="both"/>
        <w:rPr>
          <w:rFonts w:cs="TimesNewRoman"/>
          <w:sz w:val="20"/>
        </w:rPr>
      </w:pPr>
    </w:p>
    <w:p w:rsidR="00F94022" w:rsidRPr="008D3B33" w:rsidRDefault="00F94022" w:rsidP="00A47A3B">
      <w:pPr>
        <w:autoSpaceDE w:val="0"/>
        <w:autoSpaceDN w:val="0"/>
        <w:adjustRightInd w:val="0"/>
        <w:spacing w:after="0"/>
        <w:jc w:val="both"/>
        <w:rPr>
          <w:rFonts w:cs="TimesNewRoman"/>
          <w:sz w:val="20"/>
        </w:rPr>
      </w:pPr>
    </w:p>
    <w:p w:rsidR="008E5A3A" w:rsidRPr="008E5A3A" w:rsidRDefault="008E5A3A" w:rsidP="008E5A3A">
      <w:pPr>
        <w:autoSpaceDE w:val="0"/>
        <w:autoSpaceDN w:val="0"/>
        <w:adjustRightInd w:val="0"/>
        <w:spacing w:after="0" w:line="360" w:lineRule="auto"/>
        <w:ind w:left="6480"/>
        <w:jc w:val="center"/>
        <w:rPr>
          <w:rFonts w:cs="TimesNewRoman"/>
          <w:sz w:val="20"/>
        </w:rPr>
      </w:pPr>
      <w:r w:rsidRPr="008E5A3A">
        <w:rPr>
          <w:rFonts w:cs="TimesNewRoman"/>
          <w:sz w:val="20"/>
        </w:rPr>
        <w:t>Signature: ________________</w:t>
      </w:r>
    </w:p>
    <w:p w:rsidR="008E5A3A" w:rsidRPr="008E5A3A" w:rsidRDefault="008E5A3A" w:rsidP="008E5A3A">
      <w:pPr>
        <w:autoSpaceDE w:val="0"/>
        <w:autoSpaceDN w:val="0"/>
        <w:adjustRightInd w:val="0"/>
        <w:spacing w:after="0" w:line="360" w:lineRule="auto"/>
        <w:ind w:left="6480"/>
        <w:jc w:val="center"/>
        <w:rPr>
          <w:rFonts w:cs="TimesNewRoman"/>
          <w:sz w:val="20"/>
        </w:rPr>
      </w:pPr>
      <w:r w:rsidRPr="008E5A3A">
        <w:rPr>
          <w:rFonts w:cs="TimesNewRoman"/>
          <w:sz w:val="20"/>
        </w:rPr>
        <w:t>Reg.</w:t>
      </w:r>
      <w:r w:rsidR="00F94022">
        <w:rPr>
          <w:rFonts w:cs="TimesNewRoman"/>
          <w:sz w:val="20"/>
        </w:rPr>
        <w:t xml:space="preserve"> </w:t>
      </w:r>
      <w:r w:rsidRPr="008E5A3A">
        <w:rPr>
          <w:rFonts w:cs="TimesNewRoman"/>
          <w:sz w:val="20"/>
        </w:rPr>
        <w:t>No._</w:t>
      </w:r>
      <w:r w:rsidR="00F94022">
        <w:rPr>
          <w:rFonts w:cs="TimesNewRoman"/>
          <w:sz w:val="20"/>
        </w:rPr>
        <w:t>_</w:t>
      </w:r>
      <w:r w:rsidRPr="008E5A3A">
        <w:rPr>
          <w:rFonts w:cs="TimesNewRoman"/>
          <w:sz w:val="20"/>
        </w:rPr>
        <w:t>__</w:t>
      </w:r>
      <w:r w:rsidRPr="008E5A3A">
        <w:rPr>
          <w:rFonts w:cs="TimesNewRoman"/>
          <w:sz w:val="20"/>
          <w:u w:val="single"/>
        </w:rPr>
        <w:t xml:space="preserve">    </w:t>
      </w:r>
      <w:r w:rsidRPr="008E5A3A">
        <w:rPr>
          <w:rFonts w:cs="TimesNewRoman"/>
          <w:sz w:val="20"/>
        </w:rPr>
        <w:t>__</w:t>
      </w:r>
      <w:r w:rsidRPr="008E5A3A">
        <w:rPr>
          <w:rFonts w:cs="TimesNewRoman"/>
          <w:sz w:val="20"/>
          <w:u w:val="single"/>
        </w:rPr>
        <w:t xml:space="preserve">                     </w:t>
      </w:r>
      <w:r w:rsidRPr="008E5A3A">
        <w:rPr>
          <w:rFonts w:cs="TimesNewRoman"/>
          <w:sz w:val="20"/>
        </w:rPr>
        <w:t xml:space="preserve">__ </w:t>
      </w:r>
    </w:p>
    <w:p w:rsidR="008E5A3A" w:rsidRDefault="008E5A3A" w:rsidP="008E5A3A">
      <w:pPr>
        <w:autoSpaceDE w:val="0"/>
        <w:autoSpaceDN w:val="0"/>
        <w:adjustRightInd w:val="0"/>
        <w:spacing w:after="0" w:line="360" w:lineRule="auto"/>
        <w:ind w:left="6480"/>
        <w:jc w:val="center"/>
        <w:rPr>
          <w:rFonts w:cs="TimesNewRoman"/>
          <w:sz w:val="20"/>
        </w:rPr>
      </w:pPr>
      <w:r w:rsidRPr="008E5A3A">
        <w:rPr>
          <w:rFonts w:cs="TimesNewRoman"/>
          <w:sz w:val="20"/>
        </w:rPr>
        <w:t>Date: ___</w:t>
      </w:r>
      <w:r w:rsidRPr="008E5A3A">
        <w:rPr>
          <w:rFonts w:cs="TimesNewRoman"/>
          <w:sz w:val="20"/>
          <w:u w:val="single"/>
        </w:rPr>
        <w:t xml:space="preserve">                    </w:t>
      </w:r>
      <w:r w:rsidRPr="008E5A3A">
        <w:rPr>
          <w:rFonts w:cs="TimesNewRoman"/>
          <w:sz w:val="20"/>
        </w:rPr>
        <w:t>________</w:t>
      </w:r>
    </w:p>
    <w:p w:rsidR="00F94022" w:rsidRPr="008D3B33" w:rsidRDefault="00F94022" w:rsidP="00A47A3B">
      <w:pPr>
        <w:autoSpaceDE w:val="0"/>
        <w:autoSpaceDN w:val="0"/>
        <w:adjustRightInd w:val="0"/>
        <w:spacing w:after="0" w:line="360" w:lineRule="auto"/>
        <w:jc w:val="right"/>
        <w:rPr>
          <w:rFonts w:cs="TimesNewRoman"/>
          <w:sz w:val="20"/>
        </w:rPr>
      </w:pPr>
    </w:p>
    <w:p w:rsidR="008E5A3A" w:rsidRDefault="008E5A3A" w:rsidP="008E5A3A">
      <w:pPr>
        <w:autoSpaceDE w:val="0"/>
        <w:autoSpaceDN w:val="0"/>
        <w:adjustRightInd w:val="0"/>
        <w:spacing w:after="0" w:line="360" w:lineRule="auto"/>
        <w:rPr>
          <w:rFonts w:cs="TimesNewRoman"/>
          <w:sz w:val="20"/>
        </w:rPr>
      </w:pPr>
      <w:r w:rsidRPr="008E5A3A">
        <w:rPr>
          <w:rFonts w:cs="TimesNewRoman"/>
          <w:sz w:val="20"/>
        </w:rPr>
        <w:t>Name:     _____________________</w:t>
      </w:r>
      <w:r w:rsidR="00A1454F">
        <w:rPr>
          <w:rFonts w:cs="TimesNewRoman"/>
          <w:sz w:val="20"/>
        </w:rPr>
        <w:t xml:space="preserve">  </w:t>
      </w:r>
      <w:r w:rsidR="00A1454F">
        <w:rPr>
          <w:rFonts w:cs="TimesNewRoman"/>
          <w:sz w:val="20"/>
        </w:rPr>
        <w:tab/>
      </w:r>
      <w:r w:rsidR="00A1454F">
        <w:rPr>
          <w:rFonts w:cs="TimesNewRoman"/>
          <w:sz w:val="20"/>
        </w:rPr>
        <w:tab/>
      </w:r>
      <w:r w:rsidR="00A1454F">
        <w:rPr>
          <w:rFonts w:cs="TimesNewRoman"/>
          <w:sz w:val="20"/>
        </w:rPr>
        <w:tab/>
      </w:r>
      <w:r w:rsidR="00A1454F">
        <w:rPr>
          <w:rFonts w:cs="TimesNewRoman"/>
          <w:sz w:val="20"/>
        </w:rPr>
        <w:tab/>
      </w:r>
      <w:r w:rsidR="00A1454F">
        <w:rPr>
          <w:rFonts w:cs="TimesNewRoman"/>
          <w:sz w:val="20"/>
        </w:rPr>
        <w:tab/>
      </w:r>
      <w:r w:rsidR="00A1454F">
        <w:rPr>
          <w:rFonts w:cs="TimesNewRoman"/>
          <w:sz w:val="20"/>
        </w:rPr>
        <w:tab/>
        <w:t xml:space="preserve">    Signature of Owner</w:t>
      </w:r>
      <w:proofErr w:type="gramStart"/>
      <w:r w:rsidR="00A1454F">
        <w:rPr>
          <w:rFonts w:cs="TimesNewRoman"/>
          <w:sz w:val="20"/>
        </w:rPr>
        <w:t>:_</w:t>
      </w:r>
      <w:proofErr w:type="gramEnd"/>
      <w:r w:rsidR="00A1454F">
        <w:rPr>
          <w:rFonts w:cs="TimesNewRoman"/>
          <w:sz w:val="20"/>
        </w:rPr>
        <w:t>________</w:t>
      </w:r>
    </w:p>
    <w:p w:rsidR="00EF4C8C"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w:t>
      </w:r>
    </w:p>
    <w:p w:rsidR="00EF4C8C" w:rsidRPr="008D3B33" w:rsidRDefault="008E5A3A" w:rsidP="00A47A3B">
      <w:pPr>
        <w:autoSpaceDE w:val="0"/>
        <w:autoSpaceDN w:val="0"/>
        <w:adjustRightInd w:val="0"/>
        <w:spacing w:after="0" w:line="360" w:lineRule="auto"/>
        <w:ind w:firstLine="720"/>
        <w:jc w:val="both"/>
        <w:rPr>
          <w:rFonts w:cs="TimesNewRoman"/>
          <w:sz w:val="20"/>
        </w:rPr>
      </w:pPr>
      <w:r w:rsidRPr="008E5A3A">
        <w:rPr>
          <w:rFonts w:cs="TimesNewRoman"/>
          <w:sz w:val="20"/>
        </w:rPr>
        <w:t xml:space="preserve">  _____________________</w:t>
      </w:r>
    </w:p>
    <w:p w:rsidR="00627018" w:rsidRDefault="008E5A3A" w:rsidP="00A47A3B">
      <w:pPr>
        <w:autoSpaceDE w:val="0"/>
        <w:autoSpaceDN w:val="0"/>
        <w:adjustRightInd w:val="0"/>
        <w:spacing w:after="0" w:line="360" w:lineRule="auto"/>
        <w:jc w:val="both"/>
        <w:rPr>
          <w:rFonts w:cs="TimesNewRoman"/>
        </w:rPr>
      </w:pPr>
      <w:proofErr w:type="spellStart"/>
      <w:r w:rsidRPr="008E5A3A">
        <w:rPr>
          <w:rFonts w:cs="TimesNewRoman"/>
          <w:sz w:val="20"/>
        </w:rPr>
        <w:t>Tel.No</w:t>
      </w:r>
      <w:proofErr w:type="spellEnd"/>
      <w:r w:rsidRPr="008E5A3A">
        <w:rPr>
          <w:rFonts w:cs="TimesNewRoman"/>
          <w:sz w:val="20"/>
        </w:rPr>
        <w:t>:    _____________________</w:t>
      </w:r>
    </w:p>
    <w:p w:rsidR="008D3B33" w:rsidRDefault="008D3B33">
      <w:pPr>
        <w:rPr>
          <w:b/>
          <w:sz w:val="24"/>
        </w:rPr>
      </w:pPr>
      <w:r>
        <w:rPr>
          <w:b/>
          <w:sz w:val="24"/>
        </w:rPr>
        <w:br w:type="page"/>
      </w:r>
    </w:p>
    <w:p w:rsidR="00CB0C74" w:rsidRDefault="00627018">
      <w:pPr>
        <w:pBdr>
          <w:bottom w:val="single" w:sz="4" w:space="1" w:color="auto"/>
        </w:pBdr>
        <w:spacing w:after="0"/>
        <w:jc w:val="right"/>
        <w:rPr>
          <w:b/>
          <w:sz w:val="24"/>
        </w:rPr>
      </w:pPr>
      <w:r>
        <w:rPr>
          <w:b/>
          <w:sz w:val="24"/>
        </w:rPr>
        <w:lastRenderedPageBreak/>
        <w:t xml:space="preserve">FORM: </w:t>
      </w:r>
      <w:r w:rsidR="006B600D">
        <w:rPr>
          <w:b/>
          <w:sz w:val="24"/>
        </w:rPr>
        <w:t>CC</w:t>
      </w:r>
      <w:r>
        <w:rPr>
          <w:b/>
          <w:sz w:val="24"/>
        </w:rPr>
        <w:t xml:space="preserve"> – A – 0</w:t>
      </w:r>
      <w:r w:rsidR="006B600D">
        <w:rPr>
          <w:b/>
          <w:sz w:val="24"/>
        </w:rPr>
        <w:t>1</w:t>
      </w:r>
    </w:p>
    <w:p w:rsidR="006B2622" w:rsidRPr="00763D31" w:rsidRDefault="006B2622" w:rsidP="00A47A3B">
      <w:pPr>
        <w:pStyle w:val="Header"/>
        <w:shd w:val="clear" w:color="auto" w:fill="D9D9D9" w:themeFill="background1" w:themeFillShade="D9"/>
        <w:jc w:val="center"/>
        <w:rPr>
          <w:b/>
          <w:sz w:val="28"/>
        </w:rPr>
      </w:pPr>
      <w:r w:rsidRPr="00763D31">
        <w:rPr>
          <w:b/>
          <w:sz w:val="28"/>
        </w:rPr>
        <w:t xml:space="preserve">Application for </w:t>
      </w:r>
      <w:r w:rsidR="0053657D">
        <w:rPr>
          <w:b/>
          <w:sz w:val="28"/>
        </w:rPr>
        <w:t>Commencement Certificate</w:t>
      </w:r>
      <w:r w:rsidR="00EF3023">
        <w:rPr>
          <w:rStyle w:val="FootnoteReference"/>
          <w:b/>
          <w:sz w:val="28"/>
        </w:rPr>
        <w:footnoteReference w:id="5"/>
      </w:r>
    </w:p>
    <w:p w:rsidR="006C7A69" w:rsidRPr="008D3B33" w:rsidRDefault="008E5A3A" w:rsidP="006C7A69">
      <w:pPr>
        <w:autoSpaceDE w:val="0"/>
        <w:autoSpaceDN w:val="0"/>
        <w:adjustRightInd w:val="0"/>
        <w:spacing w:after="0"/>
        <w:jc w:val="both"/>
        <w:rPr>
          <w:rFonts w:cs="Times New Roman"/>
          <w:sz w:val="20"/>
        </w:rPr>
      </w:pPr>
      <w:proofErr w:type="gramStart"/>
      <w:r w:rsidRPr="008E5A3A">
        <w:rPr>
          <w:rFonts w:cs="Times New Roman"/>
          <w:sz w:val="20"/>
        </w:rPr>
        <w:t>Application for development permission under sections 27, 34 and 49 of G.T.P. &amp; U. D. Act.</w:t>
      </w:r>
      <w:proofErr w:type="gramEnd"/>
      <w:r w:rsidRPr="008E5A3A">
        <w:rPr>
          <w:rFonts w:cs="Times New Roman"/>
          <w:sz w:val="20"/>
        </w:rPr>
        <w:t xml:space="preserve"> 1976 </w:t>
      </w:r>
    </w:p>
    <w:p w:rsidR="006B2622" w:rsidRPr="008D3B33" w:rsidRDefault="006B2622" w:rsidP="00A47A3B">
      <w:pPr>
        <w:autoSpaceDE w:val="0"/>
        <w:autoSpaceDN w:val="0"/>
        <w:adjustRightInd w:val="0"/>
        <w:spacing w:after="0" w:line="240" w:lineRule="auto"/>
        <w:jc w:val="both"/>
        <w:rPr>
          <w:rFonts w:cs="Times New Roman"/>
          <w:sz w:val="20"/>
        </w:rPr>
      </w:pPr>
    </w:p>
    <w:p w:rsidR="008D3B33" w:rsidRPr="008D3B33" w:rsidRDefault="008E5A3A" w:rsidP="008D3B33">
      <w:pPr>
        <w:autoSpaceDE w:val="0"/>
        <w:autoSpaceDN w:val="0"/>
        <w:adjustRightInd w:val="0"/>
        <w:spacing w:after="0"/>
        <w:jc w:val="both"/>
        <w:rPr>
          <w:rFonts w:cs="Times New Roman"/>
          <w:sz w:val="20"/>
        </w:rPr>
      </w:pPr>
      <w:r w:rsidRPr="008E5A3A">
        <w:rPr>
          <w:rFonts w:cs="Times New Roman"/>
          <w:sz w:val="20"/>
        </w:rPr>
        <w:t>To</w:t>
      </w:r>
    </w:p>
    <w:p w:rsidR="008D3B33" w:rsidRPr="008D3B33" w:rsidRDefault="008E5A3A" w:rsidP="008D3B33">
      <w:pPr>
        <w:autoSpaceDE w:val="0"/>
        <w:autoSpaceDN w:val="0"/>
        <w:adjustRightInd w:val="0"/>
        <w:spacing w:after="0" w:line="240" w:lineRule="auto"/>
        <w:ind w:firstLine="720"/>
        <w:jc w:val="both"/>
        <w:rPr>
          <w:rFonts w:cs="Times New Roman"/>
          <w:sz w:val="20"/>
        </w:rPr>
      </w:pPr>
      <w:r w:rsidRPr="008E5A3A">
        <w:rPr>
          <w:rFonts w:cs="Times New Roman"/>
          <w:sz w:val="20"/>
        </w:rPr>
        <w:t>The Competent Authority</w:t>
      </w:r>
    </w:p>
    <w:p w:rsidR="007C7F74" w:rsidRDefault="007C7F74" w:rsidP="00A47A3B">
      <w:pPr>
        <w:autoSpaceDE w:val="0"/>
        <w:autoSpaceDN w:val="0"/>
        <w:adjustRightInd w:val="0"/>
        <w:spacing w:after="0" w:line="240" w:lineRule="auto"/>
        <w:ind w:firstLine="720"/>
        <w:jc w:val="both"/>
        <w:rPr>
          <w:rFonts w:cs="Times New Roman"/>
          <w:sz w:val="20"/>
        </w:rPr>
      </w:pPr>
    </w:p>
    <w:p w:rsidR="007C7F74" w:rsidRDefault="007C7F74" w:rsidP="00A47A3B">
      <w:pPr>
        <w:autoSpaceDE w:val="0"/>
        <w:autoSpaceDN w:val="0"/>
        <w:adjustRightInd w:val="0"/>
        <w:spacing w:after="0" w:line="240" w:lineRule="auto"/>
        <w:ind w:firstLine="720"/>
        <w:jc w:val="both"/>
        <w:rPr>
          <w:rFonts w:cs="Times New Roman"/>
          <w:sz w:val="20"/>
        </w:rPr>
      </w:pPr>
    </w:p>
    <w:p w:rsidR="007C7F74" w:rsidRDefault="007C7F74" w:rsidP="00A47A3B">
      <w:pPr>
        <w:autoSpaceDE w:val="0"/>
        <w:autoSpaceDN w:val="0"/>
        <w:adjustRightInd w:val="0"/>
        <w:spacing w:after="0" w:line="240" w:lineRule="auto"/>
        <w:ind w:firstLine="720"/>
        <w:jc w:val="both"/>
        <w:rPr>
          <w:rFonts w:cs="Times New Roman"/>
          <w:sz w:val="20"/>
        </w:rPr>
      </w:pPr>
    </w:p>
    <w:p w:rsidR="006B2622" w:rsidRPr="008D3B33" w:rsidRDefault="006B2622" w:rsidP="00A47A3B">
      <w:pPr>
        <w:autoSpaceDE w:val="0"/>
        <w:autoSpaceDN w:val="0"/>
        <w:adjustRightInd w:val="0"/>
        <w:spacing w:after="0" w:line="240" w:lineRule="auto"/>
        <w:ind w:firstLine="720"/>
        <w:jc w:val="both"/>
        <w:rPr>
          <w:rFonts w:cs="Times New Roman"/>
          <w:sz w:val="20"/>
        </w:rPr>
      </w:pPr>
    </w:p>
    <w:p w:rsidR="006B2622"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Sir,</w:t>
      </w:r>
    </w:p>
    <w:p w:rsidR="006B2622" w:rsidRPr="008D3B33" w:rsidRDefault="008E5A3A" w:rsidP="00A47A3B">
      <w:pPr>
        <w:autoSpaceDE w:val="0"/>
        <w:autoSpaceDN w:val="0"/>
        <w:adjustRightInd w:val="0"/>
        <w:spacing w:after="0"/>
        <w:jc w:val="both"/>
        <w:rPr>
          <w:rFonts w:cs="Times New Roman"/>
          <w:sz w:val="20"/>
        </w:rPr>
      </w:pPr>
      <w:r w:rsidRPr="008E5A3A">
        <w:rPr>
          <w:rFonts w:cs="Times New Roman"/>
          <w:sz w:val="20"/>
        </w:rPr>
        <w:t>I hereby give intimation that I intend to develop the following building in GIFT Area, in accordance with the GIFT Area Development Control Regulations and UDAS provided by the GIFT:</w:t>
      </w:r>
    </w:p>
    <w:tbl>
      <w:tblPr>
        <w:tblStyle w:val="TableGrid"/>
        <w:tblW w:w="0" w:type="auto"/>
        <w:jc w:val="center"/>
        <w:tblLook w:val="04A0"/>
      </w:tblPr>
      <w:tblGrid>
        <w:gridCol w:w="962"/>
        <w:gridCol w:w="2137"/>
        <w:gridCol w:w="4208"/>
      </w:tblGrid>
      <w:tr w:rsidR="006B2622" w:rsidRPr="004816B6" w:rsidTr="0020336F">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6B2622" w:rsidRPr="004816B6" w:rsidTr="0020336F">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6B2622" w:rsidRPr="004816B6" w:rsidTr="0020336F">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6B2622" w:rsidRPr="004816B6" w:rsidTr="0020336F">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6B2622" w:rsidRPr="008D3B33" w:rsidRDefault="006B2622" w:rsidP="00A47A3B">
      <w:pPr>
        <w:autoSpaceDE w:val="0"/>
        <w:autoSpaceDN w:val="0"/>
        <w:adjustRightInd w:val="0"/>
        <w:spacing w:after="0" w:line="240" w:lineRule="auto"/>
        <w:jc w:val="both"/>
        <w:rPr>
          <w:rFonts w:cs="Times New Roman"/>
          <w:sz w:val="20"/>
        </w:rPr>
      </w:pPr>
    </w:p>
    <w:p w:rsidR="006B2622"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I forward herewith the following plans and specifications in quadruplicate duly signed by me and ..................................... the Architect/Engineer/Structural Engineer/ Supervisor/ Town Planner/ Landscape Architect/ Urban Designer), Accreditation No. ........................................... </w:t>
      </w:r>
      <w:proofErr w:type="gramStart"/>
      <w:r w:rsidRPr="008E5A3A">
        <w:rPr>
          <w:rFonts w:cs="Times New Roman"/>
          <w:sz w:val="20"/>
        </w:rPr>
        <w:t>who</w:t>
      </w:r>
      <w:proofErr w:type="gramEnd"/>
      <w:r w:rsidRPr="008E5A3A">
        <w:rPr>
          <w:rFonts w:cs="Times New Roman"/>
          <w:sz w:val="20"/>
        </w:rPr>
        <w:t xml:space="preserve"> will supervise its development.</w:t>
      </w:r>
    </w:p>
    <w:p w:rsidR="006B2622"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 in block letters)</w:t>
      </w:r>
    </w:p>
    <w:tbl>
      <w:tblPr>
        <w:tblStyle w:val="TableGrid"/>
        <w:tblW w:w="9306" w:type="dxa"/>
        <w:jc w:val="center"/>
        <w:tblInd w:w="-1809" w:type="dxa"/>
        <w:tblLook w:val="04A0"/>
      </w:tblPr>
      <w:tblGrid>
        <w:gridCol w:w="873"/>
        <w:gridCol w:w="8433"/>
      </w:tblGrid>
      <w:tr w:rsidR="006B2622" w:rsidRPr="004816B6" w:rsidTr="00ED4ED7">
        <w:trPr>
          <w:trHeight w:val="422"/>
          <w:jc w:val="center"/>
        </w:trPr>
        <w:tc>
          <w:tcPr>
            <w:tcW w:w="873"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8433"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Documents</w:t>
            </w:r>
          </w:p>
        </w:tc>
      </w:tr>
      <w:tr w:rsidR="00353900" w:rsidRPr="004816B6" w:rsidTr="00ED4ED7">
        <w:trPr>
          <w:trHeight w:val="278"/>
          <w:jc w:val="center"/>
        </w:trPr>
        <w:tc>
          <w:tcPr>
            <w:tcW w:w="873"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8433"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Development Permission</w:t>
            </w:r>
          </w:p>
        </w:tc>
      </w:tr>
      <w:tr w:rsidR="00353900" w:rsidRPr="004816B6" w:rsidTr="00ED4ED7">
        <w:trPr>
          <w:jc w:val="center"/>
        </w:trPr>
        <w:tc>
          <w:tcPr>
            <w:tcW w:w="873"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8433"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Structural Drawings</w:t>
            </w:r>
          </w:p>
        </w:tc>
      </w:tr>
      <w:tr w:rsidR="00353900" w:rsidRPr="004816B6" w:rsidTr="00ED4ED7">
        <w:trPr>
          <w:jc w:val="center"/>
        </w:trPr>
        <w:tc>
          <w:tcPr>
            <w:tcW w:w="873"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8433"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MEP Drawings</w:t>
            </w:r>
          </w:p>
        </w:tc>
      </w:tr>
      <w:tr w:rsidR="00353900" w:rsidRPr="004816B6" w:rsidTr="00ED4ED7">
        <w:trPr>
          <w:jc w:val="center"/>
        </w:trPr>
        <w:tc>
          <w:tcPr>
            <w:tcW w:w="873"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4.</w:t>
            </w:r>
          </w:p>
        </w:tc>
        <w:tc>
          <w:tcPr>
            <w:tcW w:w="8433"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Fire Drawings</w:t>
            </w:r>
          </w:p>
        </w:tc>
      </w:tr>
      <w:tr w:rsidR="00353900" w:rsidRPr="004816B6" w:rsidTr="00ED4ED7">
        <w:trPr>
          <w:trHeight w:val="251"/>
          <w:jc w:val="center"/>
        </w:trPr>
        <w:tc>
          <w:tcPr>
            <w:tcW w:w="873"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5.</w:t>
            </w:r>
          </w:p>
        </w:tc>
        <w:tc>
          <w:tcPr>
            <w:tcW w:w="8433"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Specifications, general and detailed</w:t>
            </w:r>
          </w:p>
        </w:tc>
      </w:tr>
      <w:tr w:rsidR="00ED4ED7" w:rsidRPr="004816B6" w:rsidTr="00ED4ED7">
        <w:trPr>
          <w:jc w:val="center"/>
        </w:trPr>
        <w:tc>
          <w:tcPr>
            <w:tcW w:w="873" w:type="dxa"/>
          </w:tcPr>
          <w:p w:rsidR="00ED4ED7" w:rsidRPr="00E720D0" w:rsidRDefault="00ED4ED7">
            <w:pPr>
              <w:autoSpaceDE w:val="0"/>
              <w:autoSpaceDN w:val="0"/>
              <w:adjustRightInd w:val="0"/>
              <w:spacing w:after="200" w:line="276" w:lineRule="auto"/>
              <w:jc w:val="center"/>
              <w:rPr>
                <w:rFonts w:cs="Times New Roman"/>
                <w:sz w:val="20"/>
              </w:rPr>
            </w:pPr>
            <w:r>
              <w:rPr>
                <w:rFonts w:cs="Times New Roman"/>
                <w:sz w:val="20"/>
              </w:rPr>
              <w:t>6</w:t>
            </w:r>
            <w:r w:rsidRPr="00E720D0">
              <w:rPr>
                <w:rFonts w:cs="Times New Roman"/>
                <w:sz w:val="20"/>
              </w:rPr>
              <w:t>.</w:t>
            </w:r>
          </w:p>
        </w:tc>
        <w:tc>
          <w:tcPr>
            <w:tcW w:w="8433" w:type="dxa"/>
          </w:tcPr>
          <w:p w:rsidR="00ED4ED7" w:rsidRPr="00E720D0" w:rsidRDefault="00ED4ED7">
            <w:pPr>
              <w:autoSpaceDE w:val="0"/>
              <w:autoSpaceDN w:val="0"/>
              <w:adjustRightInd w:val="0"/>
              <w:spacing w:after="200" w:line="276" w:lineRule="auto"/>
              <w:rPr>
                <w:rFonts w:cs="Times New Roman"/>
                <w:sz w:val="20"/>
              </w:rPr>
            </w:pPr>
            <w:r w:rsidRPr="00E720D0">
              <w:rPr>
                <w:rFonts w:cs="Times New Roman"/>
                <w:sz w:val="20"/>
              </w:rPr>
              <w:t>Construction Manual and Methodology along with the proposed provisions during construction.</w:t>
            </w:r>
          </w:p>
        </w:tc>
      </w:tr>
      <w:tr w:rsidR="00ED4ED7" w:rsidRPr="004816B6" w:rsidTr="00ED4ED7">
        <w:trPr>
          <w:jc w:val="center"/>
        </w:trPr>
        <w:tc>
          <w:tcPr>
            <w:tcW w:w="873" w:type="dxa"/>
          </w:tcPr>
          <w:p w:rsidR="008E5A3A" w:rsidRPr="008E5A3A" w:rsidRDefault="00ED4ED7" w:rsidP="008E5A3A">
            <w:pPr>
              <w:autoSpaceDE w:val="0"/>
              <w:autoSpaceDN w:val="0"/>
              <w:adjustRightInd w:val="0"/>
              <w:spacing w:line="276" w:lineRule="auto"/>
              <w:jc w:val="center"/>
              <w:rPr>
                <w:rFonts w:cs="Times New Roman"/>
                <w:sz w:val="20"/>
              </w:rPr>
            </w:pPr>
            <w:r>
              <w:rPr>
                <w:rFonts w:cs="Times New Roman"/>
                <w:sz w:val="20"/>
              </w:rPr>
              <w:t>7</w:t>
            </w:r>
            <w:r w:rsidRPr="00E720D0">
              <w:rPr>
                <w:rFonts w:cs="Times New Roman"/>
                <w:sz w:val="20"/>
              </w:rPr>
              <w:t>.</w:t>
            </w:r>
          </w:p>
        </w:tc>
        <w:tc>
          <w:tcPr>
            <w:tcW w:w="8433" w:type="dxa"/>
          </w:tcPr>
          <w:p w:rsidR="008E5A3A" w:rsidRPr="008E5A3A" w:rsidRDefault="00ED4ED7" w:rsidP="008E5A3A">
            <w:pPr>
              <w:autoSpaceDE w:val="0"/>
              <w:autoSpaceDN w:val="0"/>
              <w:adjustRightInd w:val="0"/>
              <w:spacing w:line="276" w:lineRule="auto"/>
              <w:rPr>
                <w:rFonts w:cs="Times New Roman"/>
                <w:sz w:val="20"/>
              </w:rPr>
            </w:pPr>
            <w:r w:rsidRPr="00E720D0">
              <w:rPr>
                <w:rFonts w:cs="Times New Roman"/>
                <w:sz w:val="20"/>
              </w:rPr>
              <w:t xml:space="preserve">Application and Compliance for Certification of buildings as per LEED India at design stage.  </w:t>
            </w:r>
          </w:p>
        </w:tc>
      </w:tr>
      <w:tr w:rsidR="00ED4ED7" w:rsidRPr="004816B6" w:rsidTr="00ED4ED7">
        <w:trPr>
          <w:jc w:val="center"/>
        </w:trPr>
        <w:tc>
          <w:tcPr>
            <w:tcW w:w="873" w:type="dxa"/>
          </w:tcPr>
          <w:p w:rsidR="008E5A3A" w:rsidRPr="008E5A3A" w:rsidRDefault="00ED4ED7" w:rsidP="008E5A3A">
            <w:pPr>
              <w:autoSpaceDE w:val="0"/>
              <w:autoSpaceDN w:val="0"/>
              <w:adjustRightInd w:val="0"/>
              <w:spacing w:line="276" w:lineRule="auto"/>
              <w:jc w:val="center"/>
              <w:rPr>
                <w:rFonts w:cs="Times New Roman"/>
                <w:sz w:val="20"/>
              </w:rPr>
            </w:pPr>
            <w:r>
              <w:rPr>
                <w:rFonts w:cs="Times New Roman"/>
                <w:sz w:val="20"/>
              </w:rPr>
              <w:t>8</w:t>
            </w:r>
            <w:r w:rsidRPr="00E720D0">
              <w:rPr>
                <w:rFonts w:cs="Times New Roman"/>
                <w:sz w:val="20"/>
              </w:rPr>
              <w:t>.</w:t>
            </w:r>
          </w:p>
        </w:tc>
        <w:tc>
          <w:tcPr>
            <w:tcW w:w="8433" w:type="dxa"/>
          </w:tcPr>
          <w:p w:rsidR="008E5A3A" w:rsidRPr="008E5A3A" w:rsidRDefault="00ED4ED7" w:rsidP="008E5A3A">
            <w:pPr>
              <w:autoSpaceDE w:val="0"/>
              <w:autoSpaceDN w:val="0"/>
              <w:adjustRightInd w:val="0"/>
              <w:spacing w:line="276" w:lineRule="auto"/>
              <w:rPr>
                <w:rFonts w:cs="Times New Roman"/>
                <w:sz w:val="20"/>
              </w:rPr>
            </w:pPr>
            <w:r w:rsidRPr="00E720D0">
              <w:rPr>
                <w:rFonts w:cs="Times New Roman"/>
                <w:sz w:val="20"/>
              </w:rPr>
              <w:t xml:space="preserve">Certificate for </w:t>
            </w:r>
            <w:r w:rsidRPr="001C74BE">
              <w:rPr>
                <w:rFonts w:cs="Times New Roman"/>
                <w:sz w:val="20"/>
              </w:rPr>
              <w:t xml:space="preserve">Undertaking of </w:t>
            </w:r>
            <w:r>
              <w:rPr>
                <w:rFonts w:cs="Times New Roman"/>
                <w:sz w:val="20"/>
              </w:rPr>
              <w:t>Accredited Supervisor/</w:t>
            </w:r>
            <w:r w:rsidRPr="001C74BE">
              <w:rPr>
                <w:rFonts w:cs="Times New Roman"/>
                <w:sz w:val="20"/>
              </w:rPr>
              <w:t>Project Management Consultant</w:t>
            </w:r>
            <w:r>
              <w:rPr>
                <w:rFonts w:cs="Times New Roman"/>
                <w:sz w:val="20"/>
              </w:rPr>
              <w:t xml:space="preserve"> (PMC)</w:t>
            </w:r>
          </w:p>
        </w:tc>
      </w:tr>
      <w:tr w:rsidR="00ED4ED7" w:rsidRPr="004816B6" w:rsidTr="00ED4ED7">
        <w:trPr>
          <w:jc w:val="center"/>
        </w:trPr>
        <w:tc>
          <w:tcPr>
            <w:tcW w:w="873" w:type="dxa"/>
          </w:tcPr>
          <w:p w:rsidR="00ED4ED7" w:rsidRPr="00E720D0" w:rsidRDefault="00ED4ED7">
            <w:pPr>
              <w:autoSpaceDE w:val="0"/>
              <w:autoSpaceDN w:val="0"/>
              <w:adjustRightInd w:val="0"/>
              <w:jc w:val="center"/>
              <w:rPr>
                <w:rFonts w:cs="Times New Roman"/>
                <w:sz w:val="20"/>
              </w:rPr>
            </w:pPr>
            <w:r>
              <w:rPr>
                <w:rFonts w:cs="Times New Roman"/>
                <w:sz w:val="20"/>
              </w:rPr>
              <w:t>9</w:t>
            </w:r>
            <w:r w:rsidRPr="00E720D0">
              <w:rPr>
                <w:rFonts w:cs="Times New Roman"/>
                <w:sz w:val="20"/>
              </w:rPr>
              <w:t>.</w:t>
            </w:r>
          </w:p>
        </w:tc>
        <w:tc>
          <w:tcPr>
            <w:tcW w:w="8433" w:type="dxa"/>
          </w:tcPr>
          <w:p w:rsidR="00ED4ED7" w:rsidRPr="00E720D0" w:rsidRDefault="00ED4ED7">
            <w:pPr>
              <w:autoSpaceDE w:val="0"/>
              <w:autoSpaceDN w:val="0"/>
              <w:adjustRightInd w:val="0"/>
              <w:rPr>
                <w:rFonts w:cs="Times New Roman"/>
                <w:sz w:val="20"/>
              </w:rPr>
            </w:pPr>
            <w:r w:rsidRPr="00E720D0">
              <w:rPr>
                <w:rFonts w:cs="Times New Roman"/>
                <w:sz w:val="20"/>
              </w:rPr>
              <w:t>Certificate from Safety Agency as communicated by the GIFT</w:t>
            </w:r>
          </w:p>
        </w:tc>
      </w:tr>
      <w:tr w:rsidR="00ED4ED7" w:rsidRPr="004816B6" w:rsidTr="00ED4ED7">
        <w:trPr>
          <w:jc w:val="center"/>
        </w:trPr>
        <w:tc>
          <w:tcPr>
            <w:tcW w:w="873" w:type="dxa"/>
          </w:tcPr>
          <w:p w:rsidR="00ED4ED7" w:rsidRPr="00E720D0" w:rsidRDefault="00ED4ED7">
            <w:pPr>
              <w:autoSpaceDE w:val="0"/>
              <w:autoSpaceDN w:val="0"/>
              <w:adjustRightInd w:val="0"/>
              <w:jc w:val="center"/>
              <w:rPr>
                <w:rFonts w:cs="Times New Roman"/>
                <w:sz w:val="20"/>
              </w:rPr>
            </w:pPr>
            <w:r>
              <w:rPr>
                <w:rFonts w:cs="Times New Roman"/>
                <w:sz w:val="20"/>
              </w:rPr>
              <w:t>10</w:t>
            </w:r>
            <w:r w:rsidRPr="00E720D0">
              <w:rPr>
                <w:rFonts w:cs="Times New Roman"/>
                <w:sz w:val="20"/>
              </w:rPr>
              <w:t>.</w:t>
            </w:r>
          </w:p>
        </w:tc>
        <w:tc>
          <w:tcPr>
            <w:tcW w:w="8433" w:type="dxa"/>
          </w:tcPr>
          <w:p w:rsidR="00ED4ED7" w:rsidRPr="00E720D0" w:rsidRDefault="00ED4ED7">
            <w:pPr>
              <w:autoSpaceDE w:val="0"/>
              <w:autoSpaceDN w:val="0"/>
              <w:adjustRightInd w:val="0"/>
              <w:rPr>
                <w:rFonts w:cs="Times New Roman"/>
                <w:sz w:val="20"/>
              </w:rPr>
            </w:pPr>
            <w:r w:rsidRPr="00E720D0">
              <w:rPr>
                <w:rFonts w:cs="Times New Roman"/>
                <w:sz w:val="20"/>
              </w:rPr>
              <w:t>Any other document as prescribed by the Competent Authority or stipulated in the development permission. (Please specify)</w:t>
            </w:r>
          </w:p>
        </w:tc>
      </w:tr>
    </w:tbl>
    <w:p w:rsidR="00114B1A" w:rsidRPr="008D3B33" w:rsidRDefault="00114B1A" w:rsidP="00A47A3B">
      <w:pPr>
        <w:autoSpaceDE w:val="0"/>
        <w:autoSpaceDN w:val="0"/>
        <w:adjustRightInd w:val="0"/>
        <w:spacing w:after="0" w:line="240" w:lineRule="auto"/>
        <w:jc w:val="both"/>
        <w:rPr>
          <w:rFonts w:cs="Times New Roman"/>
          <w:sz w:val="20"/>
        </w:rPr>
      </w:pPr>
    </w:p>
    <w:p w:rsidR="006B2622"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I request that the Commencement Certificate may be accorded to me.</w:t>
      </w:r>
    </w:p>
    <w:p w:rsidR="006B2622" w:rsidRPr="008D3B33" w:rsidRDefault="006B2622" w:rsidP="00A47A3B">
      <w:pPr>
        <w:autoSpaceDE w:val="0"/>
        <w:autoSpaceDN w:val="0"/>
        <w:adjustRightInd w:val="0"/>
        <w:spacing w:after="0" w:line="240" w:lineRule="auto"/>
        <w:jc w:val="both"/>
        <w:rPr>
          <w:rFonts w:cs="Times New Roman"/>
          <w:sz w:val="20"/>
        </w:rPr>
      </w:pPr>
    </w:p>
    <w:p w:rsidR="006B2622"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 xml:space="preserve">Signature of </w:t>
      </w:r>
      <w:proofErr w:type="gramStart"/>
      <w:r w:rsidRPr="008E5A3A">
        <w:rPr>
          <w:rFonts w:cs="Times New Roman"/>
          <w:sz w:val="20"/>
        </w:rPr>
        <w:t>Developer ......................................................</w:t>
      </w:r>
      <w:proofErr w:type="gramEnd"/>
    </w:p>
    <w:p w:rsidR="006B2622" w:rsidRPr="008D3B33" w:rsidRDefault="006B2622" w:rsidP="00A47A3B">
      <w:pPr>
        <w:autoSpaceDE w:val="0"/>
        <w:autoSpaceDN w:val="0"/>
        <w:adjustRightInd w:val="0"/>
        <w:spacing w:after="0" w:line="240" w:lineRule="auto"/>
        <w:jc w:val="right"/>
        <w:rPr>
          <w:rFonts w:cs="Times New Roman"/>
          <w:sz w:val="20"/>
        </w:rPr>
      </w:pPr>
    </w:p>
    <w:p w:rsidR="006B2622"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Name of the Developer......................................................</w:t>
      </w:r>
    </w:p>
    <w:p w:rsidR="006B2622" w:rsidRPr="008D3B33" w:rsidRDefault="008E5A3A" w:rsidP="00A47A3B">
      <w:pPr>
        <w:autoSpaceDE w:val="0"/>
        <w:autoSpaceDN w:val="0"/>
        <w:adjustRightInd w:val="0"/>
        <w:spacing w:after="0" w:line="240" w:lineRule="auto"/>
        <w:ind w:left="5040" w:firstLine="720"/>
        <w:jc w:val="center"/>
        <w:rPr>
          <w:rFonts w:cs="Times New Roman"/>
          <w:sz w:val="20"/>
        </w:rPr>
      </w:pPr>
      <w:r w:rsidRPr="008E5A3A">
        <w:rPr>
          <w:rFonts w:cs="Times New Roman"/>
          <w:sz w:val="20"/>
        </w:rPr>
        <w:t>(</w:t>
      </w:r>
      <w:proofErr w:type="gramStart"/>
      <w:r w:rsidRPr="008E5A3A">
        <w:rPr>
          <w:rFonts w:cs="Times New Roman"/>
          <w:sz w:val="20"/>
        </w:rPr>
        <w:t>in</w:t>
      </w:r>
      <w:proofErr w:type="gramEnd"/>
      <w:r w:rsidRPr="008E5A3A">
        <w:rPr>
          <w:rFonts w:cs="Times New Roman"/>
          <w:sz w:val="20"/>
        </w:rPr>
        <w:t xml:space="preserve"> block letters)</w:t>
      </w:r>
    </w:p>
    <w:p w:rsidR="006B2622"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Address of Developer.........................................................</w:t>
      </w:r>
    </w:p>
    <w:p w:rsidR="006B2622" w:rsidRPr="008D3B33"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w:t>
      </w:r>
    </w:p>
    <w:p w:rsidR="006B2622" w:rsidRPr="008D3B33" w:rsidRDefault="008E5A3A" w:rsidP="00A47A3B">
      <w:pPr>
        <w:autoSpaceDE w:val="0"/>
        <w:autoSpaceDN w:val="0"/>
        <w:adjustRightInd w:val="0"/>
        <w:spacing w:after="0" w:line="240" w:lineRule="auto"/>
        <w:rPr>
          <w:rFonts w:cs="Times New Roman"/>
          <w:sz w:val="20"/>
        </w:rPr>
      </w:pPr>
      <w:r w:rsidRPr="008E5A3A">
        <w:rPr>
          <w:rFonts w:cs="Times New Roman"/>
          <w:sz w:val="20"/>
        </w:rPr>
        <w:t>Date: .........................</w:t>
      </w:r>
      <w:r w:rsidRPr="008E5A3A">
        <w:rPr>
          <w:rFonts w:cs="Times New Roman"/>
          <w:sz w:val="20"/>
        </w:rPr>
        <w:tab/>
      </w:r>
      <w:r w:rsidR="006B2622">
        <w:rPr>
          <w:rFonts w:cs="Times New Roman"/>
        </w:rPr>
        <w:tab/>
      </w:r>
      <w:r w:rsidR="006B2622">
        <w:rPr>
          <w:rFonts w:cs="Times New Roman"/>
        </w:rPr>
        <w:tab/>
      </w:r>
      <w:r w:rsidR="006B2622">
        <w:rPr>
          <w:rFonts w:cs="Times New Roman"/>
        </w:rPr>
        <w:tab/>
      </w:r>
      <w:r w:rsidR="006B2622">
        <w:rPr>
          <w:rFonts w:cs="Times New Roman"/>
        </w:rPr>
        <w:tab/>
      </w:r>
      <w:r w:rsidR="006B2622">
        <w:rPr>
          <w:rFonts w:cs="Times New Roman"/>
        </w:rPr>
        <w:tab/>
      </w:r>
      <w:r w:rsidR="006B2622">
        <w:rPr>
          <w:rFonts w:cs="Times New Roman"/>
        </w:rPr>
        <w:tab/>
      </w:r>
      <w:r w:rsidR="006B2622">
        <w:rPr>
          <w:rFonts w:cs="Times New Roman"/>
        </w:rPr>
        <w:tab/>
      </w:r>
    </w:p>
    <w:p w:rsidR="008D3B33" w:rsidRDefault="008D3B33">
      <w:pPr>
        <w:rPr>
          <w:b/>
          <w:sz w:val="24"/>
        </w:rPr>
      </w:pPr>
      <w:r>
        <w:rPr>
          <w:b/>
          <w:sz w:val="24"/>
        </w:rPr>
        <w:br w:type="page"/>
      </w:r>
    </w:p>
    <w:p w:rsidR="00A94EFD" w:rsidRDefault="008E5A3A">
      <w:pPr>
        <w:pBdr>
          <w:bottom w:val="single" w:sz="4" w:space="1" w:color="auto"/>
        </w:pBdr>
        <w:spacing w:after="0"/>
        <w:jc w:val="right"/>
        <w:rPr>
          <w:b/>
          <w:sz w:val="24"/>
        </w:rPr>
      </w:pPr>
      <w:r w:rsidRPr="008E5A3A">
        <w:rPr>
          <w:b/>
          <w:sz w:val="24"/>
        </w:rPr>
        <w:lastRenderedPageBreak/>
        <w:t xml:space="preserve">FORM: </w:t>
      </w:r>
      <w:r w:rsidR="004D7A9F">
        <w:rPr>
          <w:b/>
          <w:sz w:val="24"/>
        </w:rPr>
        <w:t>CC</w:t>
      </w:r>
      <w:r w:rsidRPr="008E5A3A">
        <w:rPr>
          <w:b/>
          <w:sz w:val="24"/>
        </w:rPr>
        <w:t xml:space="preserve"> – A – 0</w:t>
      </w:r>
      <w:r w:rsidR="00ED4ED7">
        <w:rPr>
          <w:b/>
          <w:sz w:val="24"/>
        </w:rPr>
        <w:t>2</w:t>
      </w:r>
    </w:p>
    <w:p w:rsidR="008E5A3A" w:rsidRDefault="006B2622" w:rsidP="008E5A3A">
      <w:pPr>
        <w:shd w:val="clear" w:color="auto" w:fill="D9D9D9" w:themeFill="background1" w:themeFillShade="D9"/>
        <w:spacing w:after="0"/>
        <w:jc w:val="center"/>
        <w:rPr>
          <w:b/>
          <w:sz w:val="28"/>
        </w:rPr>
      </w:pPr>
      <w:r>
        <w:rPr>
          <w:b/>
          <w:sz w:val="28"/>
        </w:rPr>
        <w:t xml:space="preserve">Certificate of Undertaking of </w:t>
      </w:r>
      <w:r w:rsidR="005415FF">
        <w:rPr>
          <w:b/>
          <w:sz w:val="28"/>
        </w:rPr>
        <w:t>Accredited</w:t>
      </w:r>
      <w:r>
        <w:rPr>
          <w:b/>
          <w:sz w:val="28"/>
        </w:rPr>
        <w:t xml:space="preserve"> Structural </w:t>
      </w:r>
      <w:r w:rsidR="0020336F">
        <w:rPr>
          <w:b/>
          <w:sz w:val="28"/>
        </w:rPr>
        <w:t>Engineer/</w:t>
      </w:r>
      <w:r>
        <w:rPr>
          <w:b/>
          <w:sz w:val="28"/>
        </w:rPr>
        <w:t>Designer</w:t>
      </w:r>
      <w:r w:rsidR="00D41F0B">
        <w:rPr>
          <w:rStyle w:val="FootnoteReference"/>
          <w:b/>
          <w:sz w:val="28"/>
        </w:rPr>
        <w:footnoteReference w:id="6"/>
      </w:r>
    </w:p>
    <w:p w:rsidR="006B2622" w:rsidRDefault="006B2622" w:rsidP="00A47A3B">
      <w:pPr>
        <w:autoSpaceDE w:val="0"/>
        <w:autoSpaceDN w:val="0"/>
        <w:adjustRightInd w:val="0"/>
        <w:spacing w:after="0" w:line="240" w:lineRule="auto"/>
        <w:jc w:val="center"/>
        <w:rPr>
          <w:rFonts w:cs="Times New Roman"/>
          <w:sz w:val="28"/>
          <w:szCs w:val="28"/>
          <w:u w:val="thick"/>
        </w:rPr>
      </w:pPr>
    </w:p>
    <w:p w:rsidR="008D3B33" w:rsidRPr="008D3B33" w:rsidRDefault="008D3B33" w:rsidP="008D3B33">
      <w:pPr>
        <w:autoSpaceDE w:val="0"/>
        <w:autoSpaceDN w:val="0"/>
        <w:adjustRightInd w:val="0"/>
        <w:spacing w:after="0"/>
        <w:jc w:val="both"/>
        <w:rPr>
          <w:rFonts w:cs="Times New Roman"/>
          <w:sz w:val="20"/>
        </w:rPr>
      </w:pPr>
      <w:r w:rsidRPr="008D3B33">
        <w:rPr>
          <w:rFonts w:cs="Times New Roman"/>
          <w:sz w:val="20"/>
        </w:rPr>
        <w:t>To</w:t>
      </w:r>
    </w:p>
    <w:p w:rsidR="008D3B33" w:rsidRPr="008D3B33" w:rsidRDefault="008D3B33" w:rsidP="008D3B33">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rPr>
      </w:pPr>
    </w:p>
    <w:p w:rsidR="007C7F74" w:rsidRDefault="007C7F74" w:rsidP="00A47A3B">
      <w:pPr>
        <w:autoSpaceDE w:val="0"/>
        <w:autoSpaceDN w:val="0"/>
        <w:adjustRightInd w:val="0"/>
        <w:spacing w:after="0" w:line="240" w:lineRule="auto"/>
        <w:jc w:val="both"/>
        <w:rPr>
          <w:rFonts w:cs="Times New Roman"/>
        </w:rPr>
      </w:pPr>
    </w:p>
    <w:p w:rsidR="007C7F74" w:rsidRDefault="007C7F74" w:rsidP="00A47A3B">
      <w:pPr>
        <w:autoSpaceDE w:val="0"/>
        <w:autoSpaceDN w:val="0"/>
        <w:adjustRightInd w:val="0"/>
        <w:spacing w:after="0" w:line="240" w:lineRule="auto"/>
        <w:jc w:val="both"/>
        <w:rPr>
          <w:rFonts w:cs="Times New Roman"/>
        </w:rPr>
      </w:pPr>
    </w:p>
    <w:p w:rsidR="00001473" w:rsidRDefault="00001473" w:rsidP="00A47A3B">
      <w:pPr>
        <w:autoSpaceDE w:val="0"/>
        <w:autoSpaceDN w:val="0"/>
        <w:adjustRightInd w:val="0"/>
        <w:spacing w:after="0" w:line="240" w:lineRule="auto"/>
        <w:jc w:val="both"/>
        <w:rPr>
          <w:rFonts w:cs="TimesNewRoman"/>
        </w:rPr>
      </w:pPr>
    </w:p>
    <w:p w:rsidR="002A1874" w:rsidRPr="008D3B33" w:rsidRDefault="008E5A3A" w:rsidP="00A47A3B">
      <w:pPr>
        <w:autoSpaceDE w:val="0"/>
        <w:autoSpaceDN w:val="0"/>
        <w:adjustRightInd w:val="0"/>
        <w:spacing w:after="0" w:line="240" w:lineRule="auto"/>
        <w:jc w:val="both"/>
        <w:rPr>
          <w:rFonts w:cs="TimesNewRoman"/>
          <w:sz w:val="20"/>
        </w:rPr>
      </w:pPr>
      <w:r w:rsidRPr="008E5A3A">
        <w:rPr>
          <w:rFonts w:cs="TimesNewRoman"/>
          <w:b/>
          <w:sz w:val="20"/>
        </w:rPr>
        <w:t>Ref:</w:t>
      </w:r>
      <w:r w:rsidRPr="008E5A3A">
        <w:rPr>
          <w:rFonts w:cs="TimesNewRoman"/>
          <w:sz w:val="20"/>
        </w:rPr>
        <w:t xml:space="preserve"> </w:t>
      </w:r>
    </w:p>
    <w:tbl>
      <w:tblPr>
        <w:tblStyle w:val="TableGrid"/>
        <w:tblW w:w="0" w:type="auto"/>
        <w:jc w:val="center"/>
        <w:tblLook w:val="04A0"/>
      </w:tblPr>
      <w:tblGrid>
        <w:gridCol w:w="962"/>
        <w:gridCol w:w="2137"/>
        <w:gridCol w:w="4208"/>
      </w:tblGrid>
      <w:tr w:rsidR="002A1874" w:rsidRPr="004816B6" w:rsidTr="00E43E1E">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2A1874" w:rsidRPr="004816B6" w:rsidTr="00E43E1E">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2A1874" w:rsidRPr="004816B6" w:rsidTr="00E43E1E">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2A1874" w:rsidRPr="004816B6" w:rsidTr="00E43E1E">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A66592" w:rsidRPr="008D3B33" w:rsidRDefault="00A66592" w:rsidP="00A47A3B">
      <w:pPr>
        <w:autoSpaceDE w:val="0"/>
        <w:autoSpaceDN w:val="0"/>
        <w:adjustRightInd w:val="0"/>
        <w:spacing w:after="0" w:line="360" w:lineRule="auto"/>
        <w:jc w:val="both"/>
        <w:rPr>
          <w:rFonts w:cs="TimesNewRoman"/>
          <w:sz w:val="20"/>
        </w:rPr>
      </w:pPr>
    </w:p>
    <w:p w:rsidR="002A1874"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Owner__________________________________________________________________</w:t>
      </w:r>
    </w:p>
    <w:p w:rsidR="002A1874"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2A1874" w:rsidRPr="008D3B33" w:rsidRDefault="008E5A3A" w:rsidP="00A47A3B">
      <w:pPr>
        <w:autoSpaceDE w:val="0"/>
        <w:autoSpaceDN w:val="0"/>
        <w:adjustRightInd w:val="0"/>
        <w:spacing w:after="0" w:line="360" w:lineRule="auto"/>
        <w:jc w:val="both"/>
        <w:rPr>
          <w:rFonts w:cs="TimesNewRoman"/>
          <w:sz w:val="20"/>
        </w:rPr>
      </w:pPr>
      <w:proofErr w:type="spellStart"/>
      <w:r w:rsidRPr="008E5A3A">
        <w:rPr>
          <w:rFonts w:cs="TimesNewRoman"/>
          <w:sz w:val="20"/>
        </w:rPr>
        <w:t>Tel.No</w:t>
      </w:r>
      <w:proofErr w:type="spellEnd"/>
      <w:proofErr w:type="gramStart"/>
      <w:r w:rsidRPr="008E5A3A">
        <w:rPr>
          <w:rFonts w:cs="TimesNewRoman"/>
          <w:sz w:val="20"/>
        </w:rPr>
        <w:t>. :</w:t>
      </w:r>
      <w:proofErr w:type="gramEnd"/>
      <w:r w:rsidRPr="008E5A3A">
        <w:rPr>
          <w:rFonts w:cs="TimesNewRoman"/>
          <w:sz w:val="20"/>
        </w:rPr>
        <w:t xml:space="preserve"> ________________________________________________________________</w:t>
      </w:r>
    </w:p>
    <w:p w:rsidR="002A1874" w:rsidRPr="008D3B33" w:rsidRDefault="002A1874" w:rsidP="00A47A3B">
      <w:pPr>
        <w:autoSpaceDE w:val="0"/>
        <w:autoSpaceDN w:val="0"/>
        <w:adjustRightInd w:val="0"/>
        <w:spacing w:after="0" w:line="360" w:lineRule="auto"/>
        <w:jc w:val="both"/>
        <w:rPr>
          <w:rFonts w:cs="TimesNewRoman"/>
          <w:sz w:val="20"/>
        </w:rPr>
      </w:pPr>
    </w:p>
    <w:p w:rsidR="002A1874" w:rsidRPr="008D3B33" w:rsidRDefault="008E5A3A" w:rsidP="00A47A3B">
      <w:pPr>
        <w:autoSpaceDE w:val="0"/>
        <w:autoSpaceDN w:val="0"/>
        <w:adjustRightInd w:val="0"/>
        <w:spacing w:after="0"/>
        <w:jc w:val="both"/>
        <w:rPr>
          <w:rFonts w:cs="TimesNewRoman"/>
          <w:sz w:val="20"/>
        </w:rPr>
      </w:pPr>
      <w:r w:rsidRPr="008E5A3A">
        <w:rPr>
          <w:rFonts w:cs="TimesNewRoman"/>
          <w:sz w:val="20"/>
        </w:rPr>
        <w:t xml:space="preserve">I </w:t>
      </w:r>
      <w:proofErr w:type="gramStart"/>
      <w:r w:rsidRPr="008E5A3A">
        <w:rPr>
          <w:rFonts w:cs="TimesNewRoman"/>
          <w:sz w:val="20"/>
        </w:rPr>
        <w:t>am possessing</w:t>
      </w:r>
      <w:proofErr w:type="gramEnd"/>
      <w:r w:rsidRPr="008E5A3A">
        <w:rPr>
          <w:rFonts w:cs="TimesNewRoman"/>
          <w:sz w:val="20"/>
        </w:rPr>
        <w:t xml:space="preserve"> the required qualification and experience to act as a Structural Designer. This is to certify that I am appointed as the </w:t>
      </w:r>
      <w:proofErr w:type="gramStart"/>
      <w:r w:rsidRPr="008E5A3A">
        <w:rPr>
          <w:rFonts w:cs="TimesNewRoman"/>
          <w:sz w:val="20"/>
        </w:rPr>
        <w:t>Accredited</w:t>
      </w:r>
      <w:proofErr w:type="gramEnd"/>
      <w:r w:rsidRPr="008E5A3A">
        <w:rPr>
          <w:rFonts w:cs="TimesNewRoman"/>
          <w:sz w:val="20"/>
        </w:rPr>
        <w:t xml:space="preserve"> structural engineer/designer to prepare the structural report, structural details and structural drawings for the above mentioned project. I am fully conversant of my duties and responsibilities under the GIFT Area Development Control Regulations and assure that I shall fulfill them in all respects. I have prepared and signed the structural design and drawing of the proposed building as per the prevailing Indian Standard Specifications and further certify its structural safety, adequacy, constructability, </w:t>
      </w:r>
      <w:r w:rsidR="001C74BE">
        <w:rPr>
          <w:rFonts w:cs="TimesNewRoman"/>
          <w:sz w:val="20"/>
        </w:rPr>
        <w:t>maintainability</w:t>
      </w:r>
      <w:r w:rsidRPr="008E5A3A">
        <w:rPr>
          <w:rFonts w:cs="TimesNewRoman"/>
          <w:sz w:val="20"/>
        </w:rPr>
        <w:t xml:space="preserve"> and stability in design.</w:t>
      </w:r>
    </w:p>
    <w:p w:rsidR="002A1874" w:rsidRPr="008D3B33" w:rsidRDefault="002A1874" w:rsidP="00A47A3B">
      <w:pPr>
        <w:autoSpaceDE w:val="0"/>
        <w:autoSpaceDN w:val="0"/>
        <w:adjustRightInd w:val="0"/>
        <w:spacing w:after="0" w:line="240" w:lineRule="auto"/>
        <w:jc w:val="both"/>
        <w:rPr>
          <w:rFonts w:cs="TimesNewRoman"/>
          <w:sz w:val="20"/>
        </w:rPr>
      </w:pPr>
    </w:p>
    <w:p w:rsidR="002A1874" w:rsidRPr="008D3B33" w:rsidRDefault="008E5A3A" w:rsidP="00A47A3B">
      <w:pPr>
        <w:autoSpaceDE w:val="0"/>
        <w:autoSpaceDN w:val="0"/>
        <w:adjustRightInd w:val="0"/>
        <w:spacing w:after="0" w:line="360" w:lineRule="auto"/>
        <w:jc w:val="right"/>
        <w:rPr>
          <w:rFonts w:cs="TimesNewRoman"/>
          <w:sz w:val="20"/>
        </w:rPr>
      </w:pPr>
      <w:r w:rsidRPr="008E5A3A">
        <w:rPr>
          <w:rFonts w:cs="TimesNewRoman"/>
          <w:sz w:val="20"/>
        </w:rPr>
        <w:t>Signature</w:t>
      </w:r>
      <w:proofErr w:type="gramStart"/>
      <w:r w:rsidRPr="008E5A3A">
        <w:rPr>
          <w:rFonts w:cs="TimesNewRoman"/>
          <w:sz w:val="20"/>
        </w:rPr>
        <w:t>:_</w:t>
      </w:r>
      <w:proofErr w:type="gramEnd"/>
      <w:r w:rsidRPr="008E5A3A">
        <w:rPr>
          <w:rFonts w:cs="TimesNewRoman"/>
          <w:sz w:val="20"/>
        </w:rPr>
        <w:t>____________________</w:t>
      </w:r>
    </w:p>
    <w:p w:rsidR="002A1874" w:rsidRPr="008D3B33" w:rsidRDefault="008E5A3A" w:rsidP="00A47A3B">
      <w:pPr>
        <w:autoSpaceDE w:val="0"/>
        <w:autoSpaceDN w:val="0"/>
        <w:adjustRightInd w:val="0"/>
        <w:spacing w:after="0" w:line="360" w:lineRule="auto"/>
        <w:jc w:val="right"/>
        <w:rPr>
          <w:rFonts w:cs="TimesNewRoman"/>
          <w:sz w:val="20"/>
        </w:rPr>
      </w:pPr>
      <w:proofErr w:type="spellStart"/>
      <w:r w:rsidRPr="008E5A3A">
        <w:rPr>
          <w:rFonts w:cs="TimesNewRoman"/>
          <w:sz w:val="20"/>
        </w:rPr>
        <w:t>Reg.No</w:t>
      </w:r>
      <w:proofErr w:type="spellEnd"/>
      <w:r w:rsidRPr="008E5A3A">
        <w:rPr>
          <w:rFonts w:cs="TimesNewRoman"/>
          <w:sz w:val="20"/>
        </w:rPr>
        <w:t>. __</w:t>
      </w:r>
      <w:r w:rsidRPr="008E5A3A">
        <w:rPr>
          <w:rFonts w:cs="TimesNewRoman"/>
          <w:sz w:val="20"/>
          <w:u w:val="single"/>
        </w:rPr>
        <w:t xml:space="preserve"> _                 </w:t>
      </w:r>
      <w:r w:rsidRPr="008E5A3A">
        <w:rPr>
          <w:rFonts w:cs="TimesNewRoman"/>
          <w:sz w:val="20"/>
        </w:rPr>
        <w:t xml:space="preserve">___________ </w:t>
      </w:r>
    </w:p>
    <w:p w:rsidR="002A1874" w:rsidRPr="008D3B33" w:rsidRDefault="008E5A3A" w:rsidP="00A47A3B">
      <w:pPr>
        <w:autoSpaceDE w:val="0"/>
        <w:autoSpaceDN w:val="0"/>
        <w:adjustRightInd w:val="0"/>
        <w:spacing w:after="0" w:line="360" w:lineRule="auto"/>
        <w:jc w:val="right"/>
        <w:rPr>
          <w:rFonts w:cs="TimesNewRoman"/>
          <w:sz w:val="20"/>
        </w:rPr>
      </w:pPr>
      <w:r w:rsidRPr="008E5A3A">
        <w:rPr>
          <w:rFonts w:cs="TimesNewRoman"/>
          <w:sz w:val="20"/>
        </w:rPr>
        <w:t>Date: ________</w:t>
      </w:r>
      <w:r w:rsidRPr="008E5A3A">
        <w:rPr>
          <w:rFonts w:cs="TimesNewRoman"/>
          <w:sz w:val="20"/>
          <w:u w:val="single"/>
        </w:rPr>
        <w:t xml:space="preserve">                      </w:t>
      </w:r>
      <w:r w:rsidRPr="008E5A3A">
        <w:rPr>
          <w:rFonts w:cs="TimesNewRoman"/>
          <w:sz w:val="20"/>
        </w:rPr>
        <w:t>______</w:t>
      </w:r>
    </w:p>
    <w:p w:rsidR="002A1874"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Name: _________________________________</w:t>
      </w:r>
      <w:r w:rsidR="001C74BE">
        <w:rPr>
          <w:rFonts w:cs="TimesNewRoman"/>
          <w:sz w:val="20"/>
        </w:rPr>
        <w:tab/>
      </w:r>
      <w:r w:rsidR="001C74BE">
        <w:rPr>
          <w:rFonts w:cs="TimesNewRoman"/>
          <w:sz w:val="20"/>
        </w:rPr>
        <w:tab/>
      </w:r>
      <w:r w:rsidR="001C74BE">
        <w:rPr>
          <w:rFonts w:cs="TimesNewRoman"/>
          <w:sz w:val="20"/>
        </w:rPr>
        <w:tab/>
      </w:r>
      <w:r w:rsidR="001C74BE">
        <w:rPr>
          <w:rFonts w:cs="TimesNewRoman"/>
          <w:sz w:val="20"/>
        </w:rPr>
        <w:tab/>
      </w:r>
      <w:r w:rsidR="001C74BE">
        <w:rPr>
          <w:rFonts w:cs="TimesNewRoman"/>
          <w:sz w:val="20"/>
        </w:rPr>
        <w:tab/>
      </w:r>
      <w:r w:rsidR="001C74BE">
        <w:rPr>
          <w:rFonts w:cs="TimesNewRoman"/>
          <w:sz w:val="20"/>
        </w:rPr>
        <w:tab/>
      </w:r>
      <w:r w:rsidR="001C74BE" w:rsidRPr="001C74BE">
        <w:rPr>
          <w:rFonts w:cs="TimesNewRoman"/>
          <w:sz w:val="20"/>
        </w:rPr>
        <w:t>Signature of Owner</w:t>
      </w:r>
      <w:proofErr w:type="gramStart"/>
      <w:r w:rsidR="001C74BE" w:rsidRPr="001C74BE">
        <w:rPr>
          <w:rFonts w:cs="TimesNewRoman"/>
          <w:sz w:val="20"/>
        </w:rPr>
        <w:t>:_</w:t>
      </w:r>
      <w:proofErr w:type="gramEnd"/>
      <w:r w:rsidR="001C74BE" w:rsidRPr="001C74BE">
        <w:rPr>
          <w:rFonts w:cs="TimesNewRoman"/>
          <w:sz w:val="20"/>
        </w:rPr>
        <w:t>________</w:t>
      </w:r>
      <w:r w:rsidR="001C74BE">
        <w:rPr>
          <w:rFonts w:cs="TimesNewRoman"/>
          <w:sz w:val="20"/>
        </w:rPr>
        <w:t>__</w:t>
      </w:r>
    </w:p>
    <w:p w:rsidR="002A1874"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w:t>
      </w:r>
    </w:p>
    <w:p w:rsidR="002A1874" w:rsidRPr="008D3B33" w:rsidRDefault="008E5A3A" w:rsidP="00A47A3B">
      <w:pPr>
        <w:autoSpaceDE w:val="0"/>
        <w:autoSpaceDN w:val="0"/>
        <w:adjustRightInd w:val="0"/>
        <w:spacing w:after="0" w:line="360" w:lineRule="auto"/>
        <w:ind w:firstLine="720"/>
        <w:jc w:val="both"/>
        <w:rPr>
          <w:rFonts w:cs="TimesNewRoman"/>
          <w:sz w:val="20"/>
        </w:rPr>
      </w:pPr>
      <w:r w:rsidRPr="008E5A3A">
        <w:rPr>
          <w:rFonts w:cs="TimesNewRoman"/>
          <w:sz w:val="20"/>
        </w:rPr>
        <w:t xml:space="preserve">   ______________________________</w:t>
      </w:r>
    </w:p>
    <w:p w:rsidR="002A1874" w:rsidRPr="008D3B33" w:rsidRDefault="008E5A3A" w:rsidP="00A47A3B">
      <w:pPr>
        <w:autoSpaceDE w:val="0"/>
        <w:autoSpaceDN w:val="0"/>
        <w:adjustRightInd w:val="0"/>
        <w:spacing w:after="0" w:line="240" w:lineRule="auto"/>
        <w:jc w:val="both"/>
        <w:rPr>
          <w:rFonts w:cs="TimesNewRoman"/>
          <w:sz w:val="20"/>
        </w:rPr>
      </w:pPr>
      <w:proofErr w:type="spellStart"/>
      <w:proofErr w:type="gramStart"/>
      <w:r w:rsidRPr="008E5A3A">
        <w:rPr>
          <w:rFonts w:cs="TimesNewRoman"/>
          <w:sz w:val="20"/>
        </w:rPr>
        <w:t>Tel.No</w:t>
      </w:r>
      <w:proofErr w:type="spellEnd"/>
      <w:r w:rsidRPr="008E5A3A">
        <w:rPr>
          <w:rFonts w:cs="TimesNewRoman"/>
          <w:sz w:val="20"/>
        </w:rPr>
        <w:t>.:</w:t>
      </w:r>
      <w:proofErr w:type="gramEnd"/>
      <w:r w:rsidRPr="008E5A3A">
        <w:rPr>
          <w:rFonts w:cs="TimesNewRoman"/>
          <w:sz w:val="20"/>
        </w:rPr>
        <w:t xml:space="preserve"> _______________________________</w:t>
      </w:r>
    </w:p>
    <w:p w:rsidR="00A369D7" w:rsidRPr="008D3B33" w:rsidRDefault="00A369D7" w:rsidP="00A47A3B">
      <w:pPr>
        <w:autoSpaceDE w:val="0"/>
        <w:autoSpaceDN w:val="0"/>
        <w:adjustRightInd w:val="0"/>
        <w:spacing w:after="0" w:line="240" w:lineRule="auto"/>
        <w:jc w:val="both"/>
        <w:rPr>
          <w:rFonts w:cs="TimesNewRoman"/>
          <w:sz w:val="20"/>
        </w:rPr>
      </w:pPr>
    </w:p>
    <w:p w:rsidR="008D3B33" w:rsidRDefault="008D3B33">
      <w:pPr>
        <w:rPr>
          <w:rFonts w:cs="Times New Roman"/>
        </w:rPr>
      </w:pPr>
    </w:p>
    <w:p w:rsidR="00E27F3F" w:rsidRDefault="00E27F3F">
      <w:pPr>
        <w:rPr>
          <w:rFonts w:cs="Times New Roman"/>
        </w:rPr>
      </w:pPr>
      <w:r>
        <w:rPr>
          <w:rFonts w:cs="Times New Roman"/>
        </w:rPr>
        <w:br w:type="page"/>
      </w:r>
    </w:p>
    <w:p w:rsidR="006A45F1" w:rsidRPr="00A30313" w:rsidRDefault="004D7A9F" w:rsidP="006A45F1">
      <w:pPr>
        <w:pBdr>
          <w:bottom w:val="single" w:sz="4" w:space="1" w:color="auto"/>
        </w:pBdr>
        <w:spacing w:after="0"/>
        <w:jc w:val="right"/>
        <w:rPr>
          <w:b/>
          <w:sz w:val="24"/>
        </w:rPr>
      </w:pPr>
      <w:r>
        <w:rPr>
          <w:b/>
          <w:sz w:val="24"/>
        </w:rPr>
        <w:lastRenderedPageBreak/>
        <w:t>FORM: CC – A – 0</w:t>
      </w:r>
      <w:r w:rsidR="00ED4ED7">
        <w:rPr>
          <w:b/>
          <w:sz w:val="24"/>
        </w:rPr>
        <w:t>3</w:t>
      </w:r>
    </w:p>
    <w:p w:rsidR="00345E73" w:rsidRPr="005415FF" w:rsidRDefault="00CA683F" w:rsidP="00A47A3B">
      <w:pPr>
        <w:pStyle w:val="Header"/>
        <w:shd w:val="clear" w:color="auto" w:fill="D9D9D9" w:themeFill="background1" w:themeFillShade="D9"/>
        <w:jc w:val="center"/>
        <w:rPr>
          <w:b/>
          <w:sz w:val="28"/>
        </w:rPr>
      </w:pPr>
      <w:r>
        <w:rPr>
          <w:b/>
          <w:sz w:val="28"/>
        </w:rPr>
        <w:t xml:space="preserve">Certificate of Undertaking of Accredited Site Supervisor/ </w:t>
      </w:r>
      <w:r w:rsidR="001C74BE">
        <w:rPr>
          <w:b/>
          <w:sz w:val="28"/>
        </w:rPr>
        <w:t>PMC/</w:t>
      </w:r>
      <w:r>
        <w:rPr>
          <w:b/>
          <w:sz w:val="28"/>
        </w:rPr>
        <w:t>Developer/ Owner</w:t>
      </w:r>
      <w:r w:rsidR="006A45F1">
        <w:rPr>
          <w:rStyle w:val="FootnoteReference"/>
          <w:b/>
          <w:sz w:val="28"/>
        </w:rPr>
        <w:footnoteReference w:id="7"/>
      </w:r>
      <w:r w:rsidR="00345E73" w:rsidRPr="005415FF">
        <w:rPr>
          <w:b/>
          <w:sz w:val="28"/>
        </w:rPr>
        <w:t xml:space="preserve"> </w:t>
      </w:r>
    </w:p>
    <w:p w:rsidR="00345E73" w:rsidRPr="005415FF" w:rsidRDefault="00345E73" w:rsidP="00A47A3B">
      <w:pPr>
        <w:autoSpaceDE w:val="0"/>
        <w:autoSpaceDN w:val="0"/>
        <w:adjustRightInd w:val="0"/>
        <w:spacing w:after="0" w:line="240" w:lineRule="auto"/>
        <w:jc w:val="both"/>
        <w:rPr>
          <w:rFonts w:cs="Times New Roman"/>
        </w:rPr>
      </w:pPr>
    </w:p>
    <w:p w:rsidR="008D3B33" w:rsidRPr="008D3B33" w:rsidRDefault="008D3B33" w:rsidP="008D3B33">
      <w:pPr>
        <w:autoSpaceDE w:val="0"/>
        <w:autoSpaceDN w:val="0"/>
        <w:adjustRightInd w:val="0"/>
        <w:spacing w:after="0"/>
        <w:jc w:val="both"/>
        <w:rPr>
          <w:rFonts w:cs="Times New Roman"/>
          <w:sz w:val="20"/>
        </w:rPr>
      </w:pPr>
      <w:r w:rsidRPr="008D3B33">
        <w:rPr>
          <w:rFonts w:cs="Times New Roman"/>
          <w:sz w:val="20"/>
        </w:rPr>
        <w:t>To</w:t>
      </w:r>
    </w:p>
    <w:p w:rsidR="008D3B33" w:rsidRPr="008D3B33" w:rsidRDefault="008D3B33" w:rsidP="008D3B33">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ind w:firstLine="720"/>
        <w:jc w:val="both"/>
        <w:rPr>
          <w:rFonts w:cs="Times New Roman"/>
        </w:rPr>
      </w:pPr>
    </w:p>
    <w:p w:rsidR="007C7F74" w:rsidRDefault="007C7F74" w:rsidP="00A47A3B">
      <w:pPr>
        <w:autoSpaceDE w:val="0"/>
        <w:autoSpaceDN w:val="0"/>
        <w:adjustRightInd w:val="0"/>
        <w:spacing w:after="0" w:line="240" w:lineRule="auto"/>
        <w:ind w:firstLine="720"/>
        <w:jc w:val="both"/>
        <w:rPr>
          <w:rFonts w:cs="Times New Roman"/>
        </w:rPr>
      </w:pPr>
    </w:p>
    <w:p w:rsidR="007C7F74" w:rsidRDefault="007C7F74" w:rsidP="00A47A3B">
      <w:pPr>
        <w:autoSpaceDE w:val="0"/>
        <w:autoSpaceDN w:val="0"/>
        <w:adjustRightInd w:val="0"/>
        <w:spacing w:after="0" w:line="240" w:lineRule="auto"/>
        <w:ind w:firstLine="720"/>
        <w:jc w:val="both"/>
        <w:rPr>
          <w:rFonts w:cs="Times New Roman"/>
        </w:rPr>
      </w:pPr>
    </w:p>
    <w:p w:rsidR="00345E73" w:rsidRPr="005415FF" w:rsidRDefault="00345E73" w:rsidP="00A47A3B">
      <w:pPr>
        <w:autoSpaceDE w:val="0"/>
        <w:autoSpaceDN w:val="0"/>
        <w:adjustRightInd w:val="0"/>
        <w:spacing w:after="0" w:line="240" w:lineRule="auto"/>
        <w:ind w:firstLine="720"/>
        <w:jc w:val="both"/>
        <w:rPr>
          <w:rFonts w:cs="Times New Roman"/>
        </w:rPr>
      </w:pPr>
    </w:p>
    <w:p w:rsidR="00345E73" w:rsidRPr="008D3B33" w:rsidRDefault="008E5A3A" w:rsidP="00A47A3B">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345E73"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345E73"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345E73"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345E73" w:rsidRPr="004816B6" w:rsidTr="00EF4C8C">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345E73" w:rsidRPr="008D3B33" w:rsidRDefault="00345E73" w:rsidP="00A47A3B">
      <w:pPr>
        <w:autoSpaceDE w:val="0"/>
        <w:autoSpaceDN w:val="0"/>
        <w:adjustRightInd w:val="0"/>
        <w:spacing w:after="0" w:line="360" w:lineRule="auto"/>
        <w:jc w:val="both"/>
        <w:rPr>
          <w:rFonts w:cs="Times New Roman"/>
          <w:sz w:val="20"/>
        </w:rPr>
      </w:pPr>
    </w:p>
    <w:p w:rsidR="00345E73"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Owner__________________________________________________________________</w:t>
      </w:r>
    </w:p>
    <w:p w:rsidR="00345E73"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345E73" w:rsidRPr="008D3B33" w:rsidRDefault="008E5A3A" w:rsidP="00A47A3B">
      <w:pPr>
        <w:autoSpaceDE w:val="0"/>
        <w:autoSpaceDN w:val="0"/>
        <w:adjustRightInd w:val="0"/>
        <w:spacing w:after="0" w:line="360" w:lineRule="auto"/>
        <w:jc w:val="both"/>
        <w:rPr>
          <w:rFonts w:cs="TimesNewRoman"/>
          <w:sz w:val="20"/>
        </w:rPr>
      </w:pPr>
      <w:proofErr w:type="spellStart"/>
      <w:r w:rsidRPr="008E5A3A">
        <w:rPr>
          <w:rFonts w:cs="TimesNewRoman"/>
          <w:sz w:val="20"/>
        </w:rPr>
        <w:t>Tel.No</w:t>
      </w:r>
      <w:proofErr w:type="spellEnd"/>
      <w:proofErr w:type="gramStart"/>
      <w:r w:rsidRPr="008E5A3A">
        <w:rPr>
          <w:rFonts w:cs="TimesNewRoman"/>
          <w:sz w:val="20"/>
        </w:rPr>
        <w:t>. :</w:t>
      </w:r>
      <w:proofErr w:type="gramEnd"/>
      <w:r w:rsidRPr="008E5A3A">
        <w:rPr>
          <w:rFonts w:cs="TimesNewRoman"/>
          <w:sz w:val="20"/>
        </w:rPr>
        <w:t xml:space="preserve"> ________________________________________________________________</w:t>
      </w:r>
    </w:p>
    <w:p w:rsidR="00345E73" w:rsidRPr="008D3B33" w:rsidRDefault="00345E73" w:rsidP="00A47A3B">
      <w:pPr>
        <w:autoSpaceDE w:val="0"/>
        <w:autoSpaceDN w:val="0"/>
        <w:adjustRightInd w:val="0"/>
        <w:spacing w:after="0"/>
        <w:jc w:val="both"/>
        <w:rPr>
          <w:rFonts w:cs="Times New Roman"/>
          <w:sz w:val="20"/>
        </w:rPr>
      </w:pPr>
    </w:p>
    <w:p w:rsidR="00345E73" w:rsidRPr="008D3B33" w:rsidRDefault="008E5A3A" w:rsidP="00A47A3B">
      <w:pPr>
        <w:autoSpaceDE w:val="0"/>
        <w:autoSpaceDN w:val="0"/>
        <w:adjustRightInd w:val="0"/>
        <w:spacing w:after="0"/>
        <w:jc w:val="both"/>
        <w:rPr>
          <w:rFonts w:cs="Times New Roman"/>
          <w:sz w:val="20"/>
        </w:rPr>
      </w:pPr>
      <w:r w:rsidRPr="008E5A3A">
        <w:rPr>
          <w:rFonts w:cs="Times New Roman"/>
          <w:sz w:val="20"/>
        </w:rPr>
        <w:t>I possess a current Registration to act as Accredited.....................................................</w:t>
      </w:r>
    </w:p>
    <w:p w:rsidR="00345E73" w:rsidRPr="008D3B33" w:rsidRDefault="00345E73" w:rsidP="00A47A3B">
      <w:pPr>
        <w:autoSpaceDE w:val="0"/>
        <w:autoSpaceDN w:val="0"/>
        <w:adjustRightInd w:val="0"/>
        <w:spacing w:after="0"/>
        <w:jc w:val="both"/>
        <w:rPr>
          <w:rFonts w:cs="Times New Roman"/>
          <w:sz w:val="20"/>
        </w:rPr>
      </w:pPr>
    </w:p>
    <w:p w:rsidR="00345E73" w:rsidRPr="008D3B33" w:rsidRDefault="008E5A3A" w:rsidP="00A47A3B">
      <w:pPr>
        <w:autoSpaceDE w:val="0"/>
        <w:autoSpaceDN w:val="0"/>
        <w:adjustRightInd w:val="0"/>
        <w:spacing w:after="0"/>
        <w:jc w:val="both"/>
        <w:rPr>
          <w:rFonts w:cs="Times New Roman"/>
          <w:sz w:val="20"/>
        </w:rPr>
      </w:pPr>
      <w:r w:rsidRPr="008E5A3A">
        <w:rPr>
          <w:rFonts w:cs="Times New Roman"/>
          <w:sz w:val="20"/>
        </w:rPr>
        <w:t xml:space="preserve">I hereby certify that I am appointed as </w:t>
      </w:r>
      <w:proofErr w:type="gramStart"/>
      <w:r w:rsidRPr="008E5A3A">
        <w:rPr>
          <w:rFonts w:cs="Times New Roman"/>
          <w:sz w:val="20"/>
        </w:rPr>
        <w:t>a</w:t>
      </w:r>
      <w:proofErr w:type="gramEnd"/>
      <w:r w:rsidRPr="008E5A3A">
        <w:rPr>
          <w:rFonts w:cs="Times New Roman"/>
          <w:sz w:val="20"/>
        </w:rPr>
        <w:t xml:space="preserve"> Accredited .................................................on the above mentioned project and that all the works under my charge shall be executed in accordance with the stipulations of the relevant codes/ standards of practices National Building Code and relevant standards of the I.S.I.</w:t>
      </w:r>
    </w:p>
    <w:p w:rsidR="00345E73" w:rsidRPr="008D3B33" w:rsidRDefault="008E5A3A" w:rsidP="00A47A3B">
      <w:pPr>
        <w:autoSpaceDE w:val="0"/>
        <w:autoSpaceDN w:val="0"/>
        <w:adjustRightInd w:val="0"/>
        <w:spacing w:after="0"/>
        <w:jc w:val="both"/>
        <w:rPr>
          <w:rFonts w:cs="Times New Roman"/>
          <w:sz w:val="20"/>
        </w:rPr>
      </w:pPr>
      <w:r w:rsidRPr="008E5A3A">
        <w:rPr>
          <w:rFonts w:cs="Times New Roman"/>
          <w:sz w:val="20"/>
        </w:rPr>
        <w:t>I am fully conversant with the provisions of the GIFT Area Development Control Regulations which are in force and about the Duties and Responsibilities under the same and I undertake to fulfill them in all respect.</w:t>
      </w:r>
    </w:p>
    <w:p w:rsidR="00345E73" w:rsidRPr="008D3B33" w:rsidRDefault="00345E73" w:rsidP="00A47A3B">
      <w:pPr>
        <w:autoSpaceDE w:val="0"/>
        <w:autoSpaceDN w:val="0"/>
        <w:adjustRightInd w:val="0"/>
        <w:spacing w:after="0"/>
        <w:jc w:val="both"/>
        <w:rPr>
          <w:rFonts w:cs="Times New Roman"/>
          <w:sz w:val="20"/>
        </w:rPr>
      </w:pPr>
    </w:p>
    <w:p w:rsidR="00345E73" w:rsidRPr="008D3B33" w:rsidRDefault="008E5A3A" w:rsidP="00A47A3B">
      <w:pPr>
        <w:autoSpaceDE w:val="0"/>
        <w:autoSpaceDN w:val="0"/>
        <w:adjustRightInd w:val="0"/>
        <w:spacing w:after="0"/>
        <w:jc w:val="both"/>
        <w:rPr>
          <w:rFonts w:cs="Times New Roman"/>
          <w:sz w:val="20"/>
        </w:rPr>
      </w:pPr>
      <w:r w:rsidRPr="008E5A3A">
        <w:rPr>
          <w:rFonts w:cs="Times New Roman"/>
          <w:sz w:val="20"/>
        </w:rPr>
        <w:t>I undertake not to supervise work simultaneously at one point of time on any other sites during my supervision of the execution of this work.</w:t>
      </w:r>
    </w:p>
    <w:p w:rsidR="00345E73" w:rsidRPr="008D3B33" w:rsidRDefault="008E5A3A" w:rsidP="00A47A3B">
      <w:pPr>
        <w:autoSpaceDE w:val="0"/>
        <w:autoSpaceDN w:val="0"/>
        <w:adjustRightInd w:val="0"/>
        <w:spacing w:after="0" w:line="360" w:lineRule="auto"/>
        <w:jc w:val="right"/>
        <w:rPr>
          <w:rFonts w:cs="Times New Roman"/>
          <w:sz w:val="20"/>
          <w:u w:val="single"/>
        </w:rPr>
      </w:pPr>
      <w:r w:rsidRPr="008E5A3A">
        <w:rPr>
          <w:rFonts w:cs="Times New Roman"/>
          <w:sz w:val="20"/>
        </w:rPr>
        <w:t>Signature</w:t>
      </w:r>
      <w:proofErr w:type="gramStart"/>
      <w:r w:rsidRPr="008E5A3A">
        <w:rPr>
          <w:rFonts w:cs="Times New Roman"/>
          <w:sz w:val="20"/>
        </w:rPr>
        <w:t>:…………………..……….</w:t>
      </w:r>
      <w:proofErr w:type="gramEnd"/>
      <w:r w:rsidRPr="008E5A3A">
        <w:rPr>
          <w:rFonts w:cs="Times New Roman"/>
          <w:sz w:val="20"/>
        </w:rPr>
        <w:t xml:space="preserve">  </w:t>
      </w:r>
    </w:p>
    <w:p w:rsidR="00345E73" w:rsidRPr="008D3B33"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Registration No......................</w:t>
      </w:r>
    </w:p>
    <w:p w:rsidR="00345E73" w:rsidRPr="008D3B33"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Date.......................................</w:t>
      </w:r>
    </w:p>
    <w:p w:rsidR="00345E73"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w:t>
      </w:r>
      <w:r w:rsidR="001C74BE">
        <w:rPr>
          <w:rFonts w:cs="Times New Roman"/>
          <w:sz w:val="20"/>
        </w:rPr>
        <w:tab/>
      </w:r>
      <w:r w:rsidR="001C74BE">
        <w:rPr>
          <w:rFonts w:cs="Times New Roman"/>
          <w:sz w:val="20"/>
        </w:rPr>
        <w:tab/>
      </w:r>
      <w:r w:rsidR="001C74BE">
        <w:rPr>
          <w:rFonts w:cs="Times New Roman"/>
          <w:sz w:val="20"/>
        </w:rPr>
        <w:tab/>
      </w:r>
      <w:r w:rsidR="001C74BE">
        <w:rPr>
          <w:rFonts w:cs="Times New Roman"/>
          <w:sz w:val="20"/>
        </w:rPr>
        <w:tab/>
      </w:r>
      <w:r w:rsidR="001C74BE">
        <w:rPr>
          <w:rFonts w:cs="Times New Roman"/>
          <w:sz w:val="20"/>
        </w:rPr>
        <w:tab/>
        <w:t xml:space="preserve">     </w:t>
      </w:r>
      <w:r w:rsidR="001C74BE" w:rsidRPr="001C74BE">
        <w:rPr>
          <w:rFonts w:cs="TimesNewRoman"/>
          <w:sz w:val="20"/>
        </w:rPr>
        <w:t>Signature of Owner</w:t>
      </w:r>
      <w:proofErr w:type="gramStart"/>
      <w:r w:rsidR="001C74BE" w:rsidRPr="001C74BE">
        <w:rPr>
          <w:rFonts w:cs="TimesNewRoman"/>
          <w:sz w:val="20"/>
        </w:rPr>
        <w:t>:_</w:t>
      </w:r>
      <w:proofErr w:type="gramEnd"/>
      <w:r w:rsidR="001C74BE" w:rsidRPr="001C74BE">
        <w:rPr>
          <w:rFonts w:cs="TimesNewRoman"/>
          <w:sz w:val="20"/>
        </w:rPr>
        <w:t>________</w:t>
      </w:r>
    </w:p>
    <w:p w:rsidR="00345E73"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Address...............................................................................</w:t>
      </w:r>
    </w:p>
    <w:p w:rsidR="00345E73" w:rsidRPr="008D3B33" w:rsidRDefault="008E5A3A" w:rsidP="00A47A3B">
      <w:pPr>
        <w:autoSpaceDE w:val="0"/>
        <w:autoSpaceDN w:val="0"/>
        <w:adjustRightInd w:val="0"/>
        <w:spacing w:after="0" w:line="240" w:lineRule="auto"/>
        <w:ind w:firstLine="720"/>
        <w:jc w:val="both"/>
        <w:rPr>
          <w:rFonts w:cs="Times New Roman"/>
          <w:sz w:val="20"/>
        </w:rPr>
      </w:pPr>
      <w:r w:rsidRPr="008E5A3A">
        <w:rPr>
          <w:rFonts w:cs="Times New Roman"/>
          <w:sz w:val="20"/>
        </w:rPr>
        <w:t>..................................................................................</w:t>
      </w:r>
    </w:p>
    <w:p w:rsidR="00345E73" w:rsidRPr="008D3B33" w:rsidRDefault="008E5A3A" w:rsidP="00A47A3B">
      <w:pPr>
        <w:autoSpaceDE w:val="0"/>
        <w:autoSpaceDN w:val="0"/>
        <w:adjustRightInd w:val="0"/>
        <w:spacing w:after="0" w:line="240" w:lineRule="auto"/>
        <w:jc w:val="both"/>
        <w:rPr>
          <w:rFonts w:cs="Times New Roman"/>
          <w:sz w:val="20"/>
        </w:rPr>
      </w:pPr>
      <w:proofErr w:type="spellStart"/>
      <w:r w:rsidRPr="008E5A3A">
        <w:rPr>
          <w:rFonts w:cs="Times New Roman"/>
          <w:sz w:val="20"/>
        </w:rPr>
        <w:t>Tele.No</w:t>
      </w:r>
      <w:proofErr w:type="spellEnd"/>
      <w:r w:rsidRPr="008E5A3A">
        <w:rPr>
          <w:rFonts w:cs="Times New Roman"/>
          <w:sz w:val="20"/>
        </w:rPr>
        <w:t>................................................................................</w:t>
      </w:r>
    </w:p>
    <w:p w:rsidR="00345E73"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w:t>
      </w:r>
    </w:p>
    <w:p w:rsidR="008E5A3A" w:rsidRDefault="00345E73" w:rsidP="008E5A3A">
      <w:pPr>
        <w:spacing w:after="0"/>
      </w:pPr>
      <w:r>
        <w:br w:type="page"/>
      </w:r>
    </w:p>
    <w:p w:rsidR="008D2DDB" w:rsidRDefault="008D2DDB" w:rsidP="008D2DDB">
      <w:pPr>
        <w:pBdr>
          <w:bottom w:val="single" w:sz="4" w:space="1" w:color="auto"/>
        </w:pBdr>
        <w:spacing w:after="0"/>
        <w:jc w:val="right"/>
      </w:pPr>
      <w:r>
        <w:rPr>
          <w:b/>
          <w:sz w:val="24"/>
        </w:rPr>
        <w:lastRenderedPageBreak/>
        <w:t xml:space="preserve">FORM: </w:t>
      </w:r>
      <w:r w:rsidR="006B600D">
        <w:rPr>
          <w:b/>
          <w:sz w:val="24"/>
        </w:rPr>
        <w:t>PC</w:t>
      </w:r>
      <w:r>
        <w:rPr>
          <w:b/>
          <w:sz w:val="24"/>
        </w:rPr>
        <w:t xml:space="preserve"> – A – 0</w:t>
      </w:r>
      <w:r w:rsidR="006B600D">
        <w:rPr>
          <w:b/>
          <w:sz w:val="24"/>
        </w:rPr>
        <w:t>1</w:t>
      </w:r>
    </w:p>
    <w:p w:rsidR="00FF7E07" w:rsidRPr="005415FF" w:rsidRDefault="00FF7E07" w:rsidP="00A47A3B">
      <w:pPr>
        <w:pStyle w:val="Header"/>
        <w:shd w:val="clear" w:color="auto" w:fill="D9D9D9" w:themeFill="background1" w:themeFillShade="D9"/>
        <w:jc w:val="center"/>
        <w:rPr>
          <w:b/>
          <w:sz w:val="28"/>
        </w:rPr>
      </w:pPr>
      <w:r>
        <w:rPr>
          <w:b/>
          <w:sz w:val="28"/>
        </w:rPr>
        <w:t xml:space="preserve">Progress </w:t>
      </w:r>
      <w:r w:rsidRPr="005415FF">
        <w:rPr>
          <w:b/>
          <w:sz w:val="28"/>
        </w:rPr>
        <w:t xml:space="preserve">Certificate </w:t>
      </w:r>
      <w:r>
        <w:rPr>
          <w:b/>
          <w:sz w:val="28"/>
        </w:rPr>
        <w:t xml:space="preserve">- </w:t>
      </w:r>
      <w:r w:rsidRPr="007F73DD">
        <w:rPr>
          <w:b/>
          <w:sz w:val="28"/>
        </w:rPr>
        <w:t>Plinth Stage</w:t>
      </w:r>
      <w:r w:rsidR="00DE5D15">
        <w:rPr>
          <w:rStyle w:val="FootnoteReference"/>
          <w:b/>
          <w:sz w:val="28"/>
        </w:rPr>
        <w:footnoteReference w:id="8"/>
      </w:r>
    </w:p>
    <w:p w:rsidR="00FF7E07" w:rsidRPr="005415FF" w:rsidRDefault="00FF7E07" w:rsidP="00A47A3B">
      <w:pPr>
        <w:autoSpaceDE w:val="0"/>
        <w:autoSpaceDN w:val="0"/>
        <w:adjustRightInd w:val="0"/>
        <w:spacing w:after="0" w:line="240" w:lineRule="auto"/>
        <w:jc w:val="center"/>
        <w:rPr>
          <w:rFonts w:cs="Times New Roman"/>
          <w:sz w:val="28"/>
          <w:szCs w:val="28"/>
          <w:u w:val="thick"/>
        </w:rPr>
      </w:pPr>
    </w:p>
    <w:p w:rsidR="008D3B33" w:rsidRPr="008D3B33" w:rsidRDefault="008D3B33" w:rsidP="008D3B33">
      <w:pPr>
        <w:autoSpaceDE w:val="0"/>
        <w:autoSpaceDN w:val="0"/>
        <w:adjustRightInd w:val="0"/>
        <w:spacing w:after="0"/>
        <w:jc w:val="both"/>
        <w:rPr>
          <w:rFonts w:cs="Times New Roman"/>
          <w:sz w:val="20"/>
        </w:rPr>
      </w:pPr>
      <w:r w:rsidRPr="008D3B33">
        <w:rPr>
          <w:rFonts w:cs="Times New Roman"/>
          <w:sz w:val="20"/>
        </w:rPr>
        <w:t>To</w:t>
      </w:r>
    </w:p>
    <w:p w:rsidR="008D3B33" w:rsidRPr="008D3B33" w:rsidRDefault="008D3B33" w:rsidP="008D3B33">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sz w:val="20"/>
        </w:rPr>
      </w:pPr>
    </w:p>
    <w:p w:rsidR="007C7F74" w:rsidRDefault="007C7F74" w:rsidP="00A47A3B">
      <w:pPr>
        <w:autoSpaceDE w:val="0"/>
        <w:autoSpaceDN w:val="0"/>
        <w:adjustRightInd w:val="0"/>
        <w:spacing w:after="0" w:line="240" w:lineRule="auto"/>
        <w:jc w:val="both"/>
        <w:rPr>
          <w:rFonts w:cs="Times New Roman"/>
          <w:sz w:val="20"/>
        </w:rPr>
      </w:pPr>
    </w:p>
    <w:p w:rsidR="007C7F74" w:rsidRPr="008D3B33" w:rsidRDefault="007C7F74" w:rsidP="00A47A3B">
      <w:pPr>
        <w:autoSpaceDE w:val="0"/>
        <w:autoSpaceDN w:val="0"/>
        <w:adjustRightInd w:val="0"/>
        <w:spacing w:after="0" w:line="240" w:lineRule="auto"/>
        <w:jc w:val="both"/>
        <w:rPr>
          <w:rFonts w:cs="Times New Roman"/>
          <w:sz w:val="20"/>
        </w:rPr>
      </w:pPr>
    </w:p>
    <w:p w:rsidR="00FF7E07" w:rsidRPr="008D3B33" w:rsidRDefault="008E5A3A" w:rsidP="00A47A3B">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FF7E07" w:rsidRPr="008D3B33" w:rsidRDefault="00FF7E07" w:rsidP="00A47A3B">
      <w:pPr>
        <w:autoSpaceDE w:val="0"/>
        <w:autoSpaceDN w:val="0"/>
        <w:adjustRightInd w:val="0"/>
        <w:spacing w:after="0" w:line="360" w:lineRule="auto"/>
        <w:jc w:val="both"/>
        <w:rPr>
          <w:rFonts w:cs="Times New Roman"/>
          <w:sz w:val="20"/>
        </w:rPr>
      </w:pPr>
    </w:p>
    <w:p w:rsidR="00FF7E07"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Developer_______________________________________________________________</w:t>
      </w:r>
    </w:p>
    <w:p w:rsidR="00FF7E07" w:rsidRPr="008D3B33"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FF7E07" w:rsidRPr="008D3B33" w:rsidRDefault="008E5A3A" w:rsidP="00A47A3B">
      <w:pPr>
        <w:autoSpaceDE w:val="0"/>
        <w:autoSpaceDN w:val="0"/>
        <w:adjustRightInd w:val="0"/>
        <w:spacing w:after="0" w:line="360" w:lineRule="auto"/>
        <w:jc w:val="both"/>
        <w:rPr>
          <w:rFonts w:cs="TimesNewRoman"/>
          <w:sz w:val="20"/>
        </w:rPr>
      </w:pPr>
      <w:proofErr w:type="spellStart"/>
      <w:r w:rsidRPr="008E5A3A">
        <w:rPr>
          <w:rFonts w:cs="TimesNewRoman"/>
          <w:sz w:val="20"/>
        </w:rPr>
        <w:t>Tel.No</w:t>
      </w:r>
      <w:proofErr w:type="spellEnd"/>
      <w:proofErr w:type="gramStart"/>
      <w:r w:rsidRPr="008E5A3A">
        <w:rPr>
          <w:rFonts w:cs="TimesNewRoman"/>
          <w:sz w:val="20"/>
        </w:rPr>
        <w:t>. :</w:t>
      </w:r>
      <w:proofErr w:type="gramEnd"/>
      <w:r w:rsidRPr="008E5A3A">
        <w:rPr>
          <w:rFonts w:cs="TimesNewRoman"/>
          <w:sz w:val="20"/>
        </w:rPr>
        <w:t xml:space="preserve"> ________________________________________________________________</w:t>
      </w:r>
    </w:p>
    <w:p w:rsidR="00FF7E07" w:rsidRPr="008D3B33" w:rsidRDefault="00FF7E07" w:rsidP="00A47A3B">
      <w:pPr>
        <w:spacing w:after="0"/>
        <w:rPr>
          <w:sz w:val="20"/>
        </w:rPr>
      </w:pPr>
    </w:p>
    <w:p w:rsidR="00FF7E07" w:rsidRPr="008D3B33" w:rsidRDefault="008E5A3A" w:rsidP="00A47A3B">
      <w:pPr>
        <w:spacing w:after="0"/>
        <w:rPr>
          <w:sz w:val="20"/>
        </w:rPr>
      </w:pPr>
      <w:r w:rsidRPr="008E5A3A">
        <w:rPr>
          <w:sz w:val="20"/>
        </w:rPr>
        <w:t>I hereby inform you that the work of execution of the building as per approved plan, working drawing and structural drawings has reached the Plinth Level and is executed under my supervision.</w:t>
      </w:r>
    </w:p>
    <w:p w:rsidR="00FF7E07" w:rsidRPr="008D3B33" w:rsidRDefault="00FF7E07" w:rsidP="00A47A3B">
      <w:pPr>
        <w:spacing w:after="0"/>
        <w:rPr>
          <w:sz w:val="20"/>
        </w:rPr>
      </w:pPr>
    </w:p>
    <w:p w:rsidR="00FF7E07" w:rsidRPr="008D3B33" w:rsidRDefault="008E5A3A" w:rsidP="00A47A3B">
      <w:pPr>
        <w:autoSpaceDE w:val="0"/>
        <w:autoSpaceDN w:val="0"/>
        <w:adjustRightInd w:val="0"/>
        <w:spacing w:after="0" w:line="360" w:lineRule="auto"/>
        <w:jc w:val="right"/>
        <w:rPr>
          <w:rFonts w:cs="Times New Roman"/>
          <w:sz w:val="20"/>
          <w:u w:val="single"/>
        </w:rPr>
      </w:pPr>
      <w:r w:rsidRPr="008E5A3A">
        <w:rPr>
          <w:rFonts w:cs="Times New Roman"/>
          <w:sz w:val="20"/>
        </w:rPr>
        <w:t xml:space="preserve">   Signature</w:t>
      </w:r>
      <w:proofErr w:type="gramStart"/>
      <w:r w:rsidRPr="008E5A3A">
        <w:rPr>
          <w:rFonts w:cs="Times New Roman"/>
          <w:sz w:val="20"/>
        </w:rPr>
        <w:t>:…………………..……….</w:t>
      </w:r>
      <w:proofErr w:type="gramEnd"/>
      <w:r w:rsidRPr="008E5A3A">
        <w:rPr>
          <w:rFonts w:cs="Times New Roman"/>
          <w:sz w:val="20"/>
        </w:rPr>
        <w:t xml:space="preserve">  </w:t>
      </w:r>
    </w:p>
    <w:p w:rsidR="00FF7E07" w:rsidRPr="008D3B33"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Accreditation No......................</w:t>
      </w:r>
    </w:p>
    <w:p w:rsidR="00FF7E07" w:rsidRPr="008D3B33"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Date.......................................</w:t>
      </w:r>
    </w:p>
    <w:p w:rsidR="00FF7E07"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w:t>
      </w:r>
    </w:p>
    <w:p w:rsidR="00FF7E07"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Address...............................................................................</w:t>
      </w:r>
    </w:p>
    <w:p w:rsidR="00FF7E07" w:rsidRPr="008D3B33" w:rsidRDefault="008E5A3A" w:rsidP="00A47A3B">
      <w:pPr>
        <w:autoSpaceDE w:val="0"/>
        <w:autoSpaceDN w:val="0"/>
        <w:adjustRightInd w:val="0"/>
        <w:spacing w:after="0" w:line="240" w:lineRule="auto"/>
        <w:ind w:firstLine="720"/>
        <w:jc w:val="both"/>
        <w:rPr>
          <w:rFonts w:cs="Times New Roman"/>
          <w:sz w:val="20"/>
        </w:rPr>
      </w:pPr>
      <w:r w:rsidRPr="008E5A3A">
        <w:rPr>
          <w:rFonts w:cs="Times New Roman"/>
          <w:sz w:val="20"/>
        </w:rPr>
        <w:t>..................................................................................</w:t>
      </w:r>
    </w:p>
    <w:p w:rsidR="00FF7E07" w:rsidRPr="008D3B33" w:rsidRDefault="008E5A3A" w:rsidP="00A47A3B">
      <w:pPr>
        <w:autoSpaceDE w:val="0"/>
        <w:autoSpaceDN w:val="0"/>
        <w:adjustRightInd w:val="0"/>
        <w:spacing w:after="0" w:line="240" w:lineRule="auto"/>
        <w:jc w:val="both"/>
        <w:rPr>
          <w:rFonts w:cs="Times New Roman"/>
          <w:sz w:val="20"/>
        </w:rPr>
      </w:pPr>
      <w:proofErr w:type="spellStart"/>
      <w:r w:rsidRPr="008E5A3A">
        <w:rPr>
          <w:rFonts w:cs="Times New Roman"/>
          <w:sz w:val="20"/>
        </w:rPr>
        <w:t>Tele.No</w:t>
      </w:r>
      <w:proofErr w:type="spellEnd"/>
      <w:r w:rsidRPr="008E5A3A">
        <w:rPr>
          <w:rFonts w:cs="Times New Roman"/>
          <w:sz w:val="20"/>
        </w:rPr>
        <w:t>................................................................................</w:t>
      </w:r>
    </w:p>
    <w:p w:rsidR="00FF7E07" w:rsidRPr="008D3B33"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w:t>
      </w:r>
    </w:p>
    <w:p w:rsidR="008E5A3A" w:rsidRPr="008E5A3A" w:rsidRDefault="008E5A3A" w:rsidP="008E5A3A">
      <w:pPr>
        <w:spacing w:after="0"/>
        <w:rPr>
          <w:b/>
          <w:sz w:val="24"/>
        </w:rPr>
      </w:pPr>
      <w:r w:rsidRPr="008E5A3A">
        <w:rPr>
          <w:b/>
          <w:sz w:val="24"/>
        </w:rPr>
        <w:br w:type="page"/>
      </w:r>
    </w:p>
    <w:p w:rsidR="008E5A3A" w:rsidRDefault="008D2DDB" w:rsidP="008E5A3A">
      <w:pPr>
        <w:pBdr>
          <w:bottom w:val="single" w:sz="4" w:space="1" w:color="auto"/>
        </w:pBdr>
        <w:spacing w:after="0"/>
        <w:jc w:val="right"/>
        <w:rPr>
          <w:b/>
          <w:sz w:val="28"/>
        </w:rPr>
      </w:pPr>
      <w:r>
        <w:rPr>
          <w:b/>
          <w:sz w:val="24"/>
        </w:rPr>
        <w:lastRenderedPageBreak/>
        <w:t xml:space="preserve">FORM: </w:t>
      </w:r>
      <w:r w:rsidR="006B600D">
        <w:rPr>
          <w:b/>
          <w:sz w:val="24"/>
        </w:rPr>
        <w:t>PC</w:t>
      </w:r>
      <w:r>
        <w:rPr>
          <w:b/>
          <w:sz w:val="24"/>
        </w:rPr>
        <w:t xml:space="preserve"> – A – 0</w:t>
      </w:r>
      <w:r w:rsidR="006B600D">
        <w:rPr>
          <w:b/>
          <w:sz w:val="24"/>
        </w:rPr>
        <w:t>2</w:t>
      </w:r>
    </w:p>
    <w:p w:rsidR="00FF7E07" w:rsidRPr="005415FF" w:rsidRDefault="00FF7E07" w:rsidP="00A47A3B">
      <w:pPr>
        <w:pStyle w:val="Header"/>
        <w:shd w:val="clear" w:color="auto" w:fill="D9D9D9" w:themeFill="background1" w:themeFillShade="D9"/>
        <w:jc w:val="center"/>
        <w:rPr>
          <w:b/>
          <w:sz w:val="28"/>
        </w:rPr>
      </w:pPr>
      <w:r>
        <w:rPr>
          <w:b/>
          <w:sz w:val="28"/>
        </w:rPr>
        <w:t xml:space="preserve">Progress </w:t>
      </w:r>
      <w:r w:rsidRPr="005415FF">
        <w:rPr>
          <w:b/>
          <w:sz w:val="28"/>
        </w:rPr>
        <w:t xml:space="preserve">Certificate </w:t>
      </w:r>
      <w:r>
        <w:rPr>
          <w:b/>
          <w:sz w:val="28"/>
        </w:rPr>
        <w:t>– First Storey</w:t>
      </w:r>
      <w:r w:rsidR="00DE5D15">
        <w:rPr>
          <w:rStyle w:val="FootnoteReference"/>
          <w:b/>
          <w:sz w:val="28"/>
        </w:rPr>
        <w:footnoteReference w:id="9"/>
      </w:r>
    </w:p>
    <w:p w:rsidR="00FF7E07" w:rsidRPr="005415FF" w:rsidRDefault="00FF7E07" w:rsidP="00A47A3B">
      <w:pPr>
        <w:autoSpaceDE w:val="0"/>
        <w:autoSpaceDN w:val="0"/>
        <w:adjustRightInd w:val="0"/>
        <w:spacing w:after="0" w:line="240" w:lineRule="auto"/>
        <w:jc w:val="center"/>
        <w:rPr>
          <w:rFonts w:cs="Times New Roman"/>
          <w:sz w:val="28"/>
          <w:szCs w:val="28"/>
          <w:u w:val="thick"/>
        </w:rPr>
      </w:pPr>
    </w:p>
    <w:p w:rsidR="001116AF" w:rsidRPr="008D3B33" w:rsidRDefault="001116AF" w:rsidP="001116AF">
      <w:pPr>
        <w:autoSpaceDE w:val="0"/>
        <w:autoSpaceDN w:val="0"/>
        <w:adjustRightInd w:val="0"/>
        <w:spacing w:after="0"/>
        <w:jc w:val="both"/>
        <w:rPr>
          <w:rFonts w:cs="Times New Roman"/>
          <w:sz w:val="20"/>
        </w:rPr>
      </w:pPr>
      <w:r w:rsidRPr="008D3B33">
        <w:rPr>
          <w:rFonts w:cs="Times New Roman"/>
          <w:sz w:val="20"/>
        </w:rPr>
        <w:t>To</w:t>
      </w:r>
    </w:p>
    <w:p w:rsidR="001116AF" w:rsidRPr="008D3B33" w:rsidRDefault="001116AF" w:rsidP="001116AF">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ind w:firstLine="720"/>
        <w:jc w:val="both"/>
        <w:rPr>
          <w:rFonts w:cs="Times New Roman"/>
          <w:sz w:val="20"/>
        </w:rPr>
      </w:pPr>
    </w:p>
    <w:p w:rsidR="007C7F74" w:rsidRDefault="007C7F74" w:rsidP="00A47A3B">
      <w:pPr>
        <w:autoSpaceDE w:val="0"/>
        <w:autoSpaceDN w:val="0"/>
        <w:adjustRightInd w:val="0"/>
        <w:spacing w:after="0" w:line="240" w:lineRule="auto"/>
        <w:ind w:firstLine="720"/>
        <w:jc w:val="both"/>
        <w:rPr>
          <w:rFonts w:cs="Times New Roman"/>
          <w:sz w:val="20"/>
        </w:rPr>
      </w:pPr>
    </w:p>
    <w:p w:rsidR="007C7F74" w:rsidRDefault="007C7F74" w:rsidP="00A47A3B">
      <w:pPr>
        <w:autoSpaceDE w:val="0"/>
        <w:autoSpaceDN w:val="0"/>
        <w:adjustRightInd w:val="0"/>
        <w:spacing w:after="0" w:line="240" w:lineRule="auto"/>
        <w:ind w:firstLine="720"/>
        <w:jc w:val="both"/>
        <w:rPr>
          <w:rFonts w:cs="Times New Roman"/>
          <w:sz w:val="20"/>
        </w:rPr>
      </w:pPr>
    </w:p>
    <w:p w:rsidR="00FF7E07" w:rsidRPr="005415FF" w:rsidRDefault="00FF7E07" w:rsidP="00A47A3B">
      <w:pPr>
        <w:autoSpaceDE w:val="0"/>
        <w:autoSpaceDN w:val="0"/>
        <w:adjustRightInd w:val="0"/>
        <w:spacing w:after="0" w:line="240" w:lineRule="auto"/>
        <w:ind w:firstLine="720"/>
        <w:jc w:val="both"/>
        <w:rPr>
          <w:rFonts w:cs="Times New Roman"/>
        </w:rPr>
      </w:pPr>
    </w:p>
    <w:p w:rsidR="00FF7E07" w:rsidRPr="001116AF" w:rsidRDefault="008E5A3A" w:rsidP="00A47A3B">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FF7E07" w:rsidRPr="001116AF" w:rsidRDefault="00FF7E07" w:rsidP="00A47A3B">
      <w:pPr>
        <w:autoSpaceDE w:val="0"/>
        <w:autoSpaceDN w:val="0"/>
        <w:adjustRightInd w:val="0"/>
        <w:spacing w:after="0" w:line="360" w:lineRule="auto"/>
        <w:jc w:val="both"/>
        <w:rPr>
          <w:rFonts w:cs="Times New Roman"/>
          <w:sz w:val="20"/>
        </w:rPr>
      </w:pPr>
    </w:p>
    <w:p w:rsidR="00B55D79" w:rsidRPr="001116AF" w:rsidRDefault="008E5A3A" w:rsidP="00B55D79">
      <w:pPr>
        <w:autoSpaceDE w:val="0"/>
        <w:autoSpaceDN w:val="0"/>
        <w:adjustRightInd w:val="0"/>
        <w:spacing w:after="0" w:line="360" w:lineRule="auto"/>
        <w:jc w:val="both"/>
        <w:rPr>
          <w:rFonts w:cs="TimesNewRoman"/>
          <w:sz w:val="20"/>
        </w:rPr>
      </w:pPr>
      <w:r w:rsidRPr="008E5A3A">
        <w:rPr>
          <w:rFonts w:cs="TimesNewRoman"/>
          <w:sz w:val="20"/>
        </w:rPr>
        <w:t>Developer_______________________________________________________________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proofErr w:type="spellStart"/>
      <w:r w:rsidRPr="008E5A3A">
        <w:rPr>
          <w:rFonts w:cs="TimesNewRoman"/>
          <w:sz w:val="20"/>
        </w:rPr>
        <w:t>Tel.No</w:t>
      </w:r>
      <w:proofErr w:type="spellEnd"/>
      <w:proofErr w:type="gramStart"/>
      <w:r w:rsidRPr="008E5A3A">
        <w:rPr>
          <w:rFonts w:cs="TimesNewRoman"/>
          <w:sz w:val="20"/>
        </w:rPr>
        <w:t>. :</w:t>
      </w:r>
      <w:proofErr w:type="gramEnd"/>
      <w:r w:rsidRPr="008E5A3A">
        <w:rPr>
          <w:rFonts w:cs="TimesNewRoman"/>
          <w:sz w:val="20"/>
        </w:rPr>
        <w:t xml:space="preserve"> ________________________________________________________________</w:t>
      </w:r>
    </w:p>
    <w:p w:rsidR="00FF7E07" w:rsidRPr="001116AF" w:rsidRDefault="00FF7E07" w:rsidP="00A47A3B">
      <w:pPr>
        <w:spacing w:after="0"/>
        <w:rPr>
          <w:sz w:val="20"/>
        </w:rPr>
      </w:pPr>
    </w:p>
    <w:p w:rsidR="00FF7E07" w:rsidRPr="001116AF" w:rsidRDefault="008E5A3A" w:rsidP="00A47A3B">
      <w:pPr>
        <w:spacing w:after="0"/>
        <w:rPr>
          <w:sz w:val="20"/>
        </w:rPr>
      </w:pPr>
      <w:r w:rsidRPr="008E5A3A">
        <w:rPr>
          <w:sz w:val="20"/>
        </w:rPr>
        <w:t>I hereby inform you that the work of execution of the building as per approved plan, working drawing and structural drawings has reached the First Storey and is executed under my supervision.</w:t>
      </w:r>
    </w:p>
    <w:p w:rsidR="00FF7E07" w:rsidRPr="001116AF" w:rsidRDefault="00FF7E07" w:rsidP="00A47A3B">
      <w:pPr>
        <w:spacing w:after="0"/>
        <w:rPr>
          <w:sz w:val="20"/>
        </w:rPr>
      </w:pPr>
    </w:p>
    <w:p w:rsidR="00FF7E07" w:rsidRPr="001116AF" w:rsidRDefault="008E5A3A" w:rsidP="00A47A3B">
      <w:pPr>
        <w:autoSpaceDE w:val="0"/>
        <w:autoSpaceDN w:val="0"/>
        <w:adjustRightInd w:val="0"/>
        <w:spacing w:after="0" w:line="360" w:lineRule="auto"/>
        <w:jc w:val="right"/>
        <w:rPr>
          <w:rFonts w:cs="Times New Roman"/>
          <w:sz w:val="20"/>
          <w:u w:val="single"/>
        </w:rPr>
      </w:pPr>
      <w:r w:rsidRPr="008E5A3A">
        <w:rPr>
          <w:rFonts w:cs="Times New Roman"/>
          <w:sz w:val="20"/>
        </w:rPr>
        <w:t xml:space="preserve">   Signature</w:t>
      </w:r>
      <w:proofErr w:type="gramStart"/>
      <w:r w:rsidRPr="008E5A3A">
        <w:rPr>
          <w:rFonts w:cs="Times New Roman"/>
          <w:sz w:val="20"/>
        </w:rPr>
        <w:t>:…………………..……….</w:t>
      </w:r>
      <w:proofErr w:type="gramEnd"/>
      <w:r w:rsidRPr="008E5A3A">
        <w:rPr>
          <w:rFonts w:cs="Times New Roman"/>
          <w:sz w:val="20"/>
        </w:rPr>
        <w:t xml:space="preserve">  </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Accreditation No......................</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Date.......................................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Address...............................................................................</w:t>
      </w:r>
    </w:p>
    <w:p w:rsidR="00FF7E07" w:rsidRPr="001116AF" w:rsidRDefault="008E5A3A" w:rsidP="00A47A3B">
      <w:pPr>
        <w:autoSpaceDE w:val="0"/>
        <w:autoSpaceDN w:val="0"/>
        <w:adjustRightInd w:val="0"/>
        <w:spacing w:after="0" w:line="240" w:lineRule="auto"/>
        <w:ind w:firstLine="720"/>
        <w:jc w:val="both"/>
        <w:rPr>
          <w:rFonts w:cs="Times New Roman"/>
          <w:sz w:val="20"/>
        </w:rPr>
      </w:pPr>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proofErr w:type="spellStart"/>
      <w:r w:rsidRPr="008E5A3A">
        <w:rPr>
          <w:rFonts w:cs="Times New Roman"/>
          <w:sz w:val="20"/>
        </w:rPr>
        <w:t>Tele.No</w:t>
      </w:r>
      <w:proofErr w:type="spellEnd"/>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w:t>
      </w:r>
    </w:p>
    <w:p w:rsidR="008E5A3A" w:rsidRPr="008E5A3A" w:rsidRDefault="008E5A3A" w:rsidP="008E5A3A">
      <w:pPr>
        <w:spacing w:after="0"/>
        <w:rPr>
          <w:b/>
          <w:sz w:val="24"/>
        </w:rPr>
      </w:pPr>
      <w:r w:rsidRPr="008E5A3A">
        <w:rPr>
          <w:b/>
          <w:sz w:val="24"/>
        </w:rPr>
        <w:br w:type="page"/>
      </w:r>
    </w:p>
    <w:p w:rsidR="006B600D" w:rsidRDefault="006B600D" w:rsidP="006B600D">
      <w:pPr>
        <w:pBdr>
          <w:bottom w:val="single" w:sz="4" w:space="1" w:color="auto"/>
        </w:pBdr>
        <w:spacing w:after="0"/>
        <w:jc w:val="right"/>
        <w:rPr>
          <w:b/>
          <w:sz w:val="28"/>
        </w:rPr>
      </w:pPr>
      <w:r>
        <w:rPr>
          <w:b/>
          <w:sz w:val="24"/>
        </w:rPr>
        <w:lastRenderedPageBreak/>
        <w:t>FORM: PC – A – 03</w:t>
      </w:r>
    </w:p>
    <w:p w:rsidR="00FF7E07" w:rsidRPr="005415FF" w:rsidRDefault="00FF7E07" w:rsidP="00A47A3B">
      <w:pPr>
        <w:pStyle w:val="Header"/>
        <w:shd w:val="clear" w:color="auto" w:fill="D9D9D9" w:themeFill="background1" w:themeFillShade="D9"/>
        <w:jc w:val="center"/>
        <w:rPr>
          <w:b/>
          <w:sz w:val="28"/>
        </w:rPr>
      </w:pPr>
      <w:r>
        <w:rPr>
          <w:b/>
          <w:sz w:val="28"/>
        </w:rPr>
        <w:t xml:space="preserve">Progress </w:t>
      </w:r>
      <w:r w:rsidRPr="005415FF">
        <w:rPr>
          <w:b/>
          <w:sz w:val="28"/>
        </w:rPr>
        <w:t xml:space="preserve">Certificate </w:t>
      </w:r>
      <w:r>
        <w:rPr>
          <w:b/>
          <w:sz w:val="28"/>
        </w:rPr>
        <w:t>– Middle Storey</w:t>
      </w:r>
      <w:r w:rsidR="00DE5D15">
        <w:rPr>
          <w:rStyle w:val="FootnoteReference"/>
          <w:b/>
          <w:sz w:val="28"/>
        </w:rPr>
        <w:footnoteReference w:id="10"/>
      </w:r>
    </w:p>
    <w:p w:rsidR="00FF7E07" w:rsidRPr="005415FF" w:rsidRDefault="00FF7E07" w:rsidP="00A47A3B">
      <w:pPr>
        <w:autoSpaceDE w:val="0"/>
        <w:autoSpaceDN w:val="0"/>
        <w:adjustRightInd w:val="0"/>
        <w:spacing w:after="0" w:line="240" w:lineRule="auto"/>
        <w:jc w:val="center"/>
        <w:rPr>
          <w:rFonts w:cs="Times New Roman"/>
          <w:sz w:val="28"/>
          <w:szCs w:val="28"/>
          <w:u w:val="thick"/>
        </w:rPr>
      </w:pPr>
    </w:p>
    <w:p w:rsidR="001116AF" w:rsidRPr="008D3B33" w:rsidRDefault="001116AF" w:rsidP="001116AF">
      <w:pPr>
        <w:autoSpaceDE w:val="0"/>
        <w:autoSpaceDN w:val="0"/>
        <w:adjustRightInd w:val="0"/>
        <w:spacing w:after="0"/>
        <w:jc w:val="both"/>
        <w:rPr>
          <w:rFonts w:cs="Times New Roman"/>
          <w:sz w:val="20"/>
        </w:rPr>
      </w:pPr>
      <w:r w:rsidRPr="008D3B33">
        <w:rPr>
          <w:rFonts w:cs="Times New Roman"/>
          <w:sz w:val="20"/>
        </w:rPr>
        <w:t>To</w:t>
      </w:r>
    </w:p>
    <w:p w:rsidR="001116AF" w:rsidRPr="008D3B33" w:rsidRDefault="001116AF" w:rsidP="001116AF">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sz w:val="20"/>
        </w:rPr>
      </w:pPr>
    </w:p>
    <w:p w:rsidR="007C7F74" w:rsidRDefault="007C7F74" w:rsidP="00A47A3B">
      <w:pPr>
        <w:autoSpaceDE w:val="0"/>
        <w:autoSpaceDN w:val="0"/>
        <w:adjustRightInd w:val="0"/>
        <w:spacing w:after="0" w:line="240" w:lineRule="auto"/>
        <w:jc w:val="both"/>
        <w:rPr>
          <w:rFonts w:cs="Times New Roman"/>
          <w:sz w:val="20"/>
        </w:rPr>
      </w:pPr>
    </w:p>
    <w:p w:rsidR="007C7F74" w:rsidRPr="001116AF" w:rsidRDefault="007C7F74" w:rsidP="00A47A3B">
      <w:pPr>
        <w:autoSpaceDE w:val="0"/>
        <w:autoSpaceDN w:val="0"/>
        <w:adjustRightInd w:val="0"/>
        <w:spacing w:after="0" w:line="240" w:lineRule="auto"/>
        <w:jc w:val="both"/>
        <w:rPr>
          <w:rFonts w:cs="Times New Roman"/>
          <w:sz w:val="20"/>
        </w:rPr>
      </w:pPr>
    </w:p>
    <w:p w:rsidR="00FF7E07" w:rsidRPr="001116AF" w:rsidRDefault="008E5A3A" w:rsidP="00A47A3B">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FF7E07" w:rsidRPr="001116AF" w:rsidRDefault="00FF7E07" w:rsidP="00A47A3B">
      <w:pPr>
        <w:autoSpaceDE w:val="0"/>
        <w:autoSpaceDN w:val="0"/>
        <w:adjustRightInd w:val="0"/>
        <w:spacing w:after="0" w:line="360" w:lineRule="auto"/>
        <w:jc w:val="both"/>
        <w:rPr>
          <w:rFonts w:cs="Times New Roman"/>
          <w:sz w:val="20"/>
        </w:rPr>
      </w:pPr>
    </w:p>
    <w:p w:rsidR="00FF7E07" w:rsidRPr="001116AF" w:rsidRDefault="008E5A3A" w:rsidP="00A47A3B">
      <w:pPr>
        <w:autoSpaceDE w:val="0"/>
        <w:autoSpaceDN w:val="0"/>
        <w:adjustRightInd w:val="0"/>
        <w:spacing w:after="0" w:line="360" w:lineRule="auto"/>
        <w:jc w:val="both"/>
        <w:rPr>
          <w:rFonts w:cs="TimesNewRoman"/>
          <w:sz w:val="20"/>
        </w:rPr>
      </w:pPr>
      <w:r w:rsidRPr="008E5A3A">
        <w:rPr>
          <w:rFonts w:cs="TimesNewRoman"/>
          <w:sz w:val="20"/>
        </w:rPr>
        <w:t>Developer_______________________________________________________________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proofErr w:type="spellStart"/>
      <w:proofErr w:type="gramStart"/>
      <w:r w:rsidRPr="008E5A3A">
        <w:rPr>
          <w:rFonts w:cs="TimesNewRoman"/>
          <w:sz w:val="20"/>
        </w:rPr>
        <w:t>Tel.No</w:t>
      </w:r>
      <w:proofErr w:type="spellEnd"/>
      <w:r w:rsidRPr="008E5A3A">
        <w:rPr>
          <w:rFonts w:cs="TimesNewRoman"/>
          <w:sz w:val="20"/>
        </w:rPr>
        <w:t>.:</w:t>
      </w:r>
      <w:proofErr w:type="gramEnd"/>
      <w:r w:rsidRPr="008E5A3A">
        <w:rPr>
          <w:rFonts w:cs="TimesNewRoman"/>
          <w:sz w:val="20"/>
        </w:rPr>
        <w:t xml:space="preserve"> ________________________________________________________________</w:t>
      </w:r>
    </w:p>
    <w:p w:rsidR="00FF7E07" w:rsidRPr="001116AF" w:rsidRDefault="00FF7E07" w:rsidP="00A47A3B">
      <w:pPr>
        <w:spacing w:after="0"/>
        <w:rPr>
          <w:sz w:val="20"/>
        </w:rPr>
      </w:pPr>
    </w:p>
    <w:p w:rsidR="00FF7E07" w:rsidRPr="001116AF" w:rsidRDefault="008E5A3A" w:rsidP="00A47A3B">
      <w:pPr>
        <w:spacing w:after="0"/>
        <w:rPr>
          <w:sz w:val="20"/>
        </w:rPr>
      </w:pPr>
      <w:r w:rsidRPr="008E5A3A">
        <w:rPr>
          <w:sz w:val="20"/>
        </w:rPr>
        <w:t>I hereby inform you that the work of execution of the building as per approved plan, working drawing and structural drawings has reached the _______ Storey and is executed under my supervision.</w:t>
      </w:r>
    </w:p>
    <w:p w:rsidR="00FF7E07" w:rsidRPr="001116AF" w:rsidRDefault="00FF7E07" w:rsidP="00A47A3B">
      <w:pPr>
        <w:spacing w:after="0"/>
        <w:rPr>
          <w:sz w:val="20"/>
        </w:rPr>
      </w:pPr>
    </w:p>
    <w:p w:rsidR="00FF7E07" w:rsidRPr="001116AF" w:rsidRDefault="008E5A3A" w:rsidP="00A47A3B">
      <w:pPr>
        <w:autoSpaceDE w:val="0"/>
        <w:autoSpaceDN w:val="0"/>
        <w:adjustRightInd w:val="0"/>
        <w:spacing w:after="0" w:line="360" w:lineRule="auto"/>
        <w:jc w:val="right"/>
        <w:rPr>
          <w:rFonts w:cs="Times New Roman"/>
          <w:sz w:val="20"/>
          <w:u w:val="single"/>
        </w:rPr>
      </w:pPr>
      <w:r w:rsidRPr="008E5A3A">
        <w:rPr>
          <w:rFonts w:cs="Times New Roman"/>
          <w:sz w:val="20"/>
        </w:rPr>
        <w:t xml:space="preserve">   Signature</w:t>
      </w:r>
      <w:proofErr w:type="gramStart"/>
      <w:r w:rsidRPr="008E5A3A">
        <w:rPr>
          <w:rFonts w:cs="Times New Roman"/>
          <w:sz w:val="20"/>
        </w:rPr>
        <w:t>:…………………..……….</w:t>
      </w:r>
      <w:proofErr w:type="gramEnd"/>
      <w:r w:rsidRPr="008E5A3A">
        <w:rPr>
          <w:rFonts w:cs="Times New Roman"/>
          <w:sz w:val="20"/>
        </w:rPr>
        <w:t xml:space="preserve">  </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Accreditation No......................</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Date.......................................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Address...............................................................................</w:t>
      </w:r>
    </w:p>
    <w:p w:rsidR="00FF7E07" w:rsidRPr="001116AF" w:rsidRDefault="008E5A3A" w:rsidP="00A47A3B">
      <w:pPr>
        <w:autoSpaceDE w:val="0"/>
        <w:autoSpaceDN w:val="0"/>
        <w:adjustRightInd w:val="0"/>
        <w:spacing w:after="0" w:line="240" w:lineRule="auto"/>
        <w:ind w:firstLine="720"/>
        <w:jc w:val="both"/>
        <w:rPr>
          <w:rFonts w:cs="Times New Roman"/>
          <w:sz w:val="20"/>
        </w:rPr>
      </w:pPr>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proofErr w:type="spellStart"/>
      <w:r w:rsidRPr="008E5A3A">
        <w:rPr>
          <w:rFonts w:cs="Times New Roman"/>
          <w:sz w:val="20"/>
        </w:rPr>
        <w:t>Tele.No</w:t>
      </w:r>
      <w:proofErr w:type="spellEnd"/>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w:t>
      </w:r>
    </w:p>
    <w:p w:rsidR="008E5A3A" w:rsidRPr="008E5A3A" w:rsidRDefault="008E5A3A" w:rsidP="008E5A3A">
      <w:pPr>
        <w:spacing w:after="0"/>
        <w:rPr>
          <w:b/>
          <w:sz w:val="24"/>
        </w:rPr>
      </w:pPr>
      <w:r w:rsidRPr="008E5A3A">
        <w:rPr>
          <w:b/>
          <w:sz w:val="24"/>
        </w:rPr>
        <w:br w:type="page"/>
      </w:r>
    </w:p>
    <w:p w:rsidR="008D2DDB" w:rsidRDefault="008D2DDB" w:rsidP="008D2DDB">
      <w:pPr>
        <w:pBdr>
          <w:bottom w:val="single" w:sz="4" w:space="1" w:color="auto"/>
        </w:pBdr>
        <w:spacing w:after="0"/>
        <w:jc w:val="right"/>
        <w:rPr>
          <w:b/>
          <w:sz w:val="28"/>
        </w:rPr>
      </w:pPr>
      <w:r>
        <w:rPr>
          <w:b/>
          <w:sz w:val="24"/>
        </w:rPr>
        <w:lastRenderedPageBreak/>
        <w:t xml:space="preserve">FORM: </w:t>
      </w:r>
      <w:r w:rsidR="006B600D">
        <w:rPr>
          <w:b/>
          <w:sz w:val="24"/>
        </w:rPr>
        <w:t>PC</w:t>
      </w:r>
      <w:r>
        <w:rPr>
          <w:b/>
          <w:sz w:val="24"/>
        </w:rPr>
        <w:t xml:space="preserve"> – A – 0</w:t>
      </w:r>
      <w:r w:rsidR="006B600D">
        <w:rPr>
          <w:b/>
          <w:sz w:val="24"/>
        </w:rPr>
        <w:t>4</w:t>
      </w:r>
    </w:p>
    <w:p w:rsidR="00FF7E07" w:rsidRPr="005415FF" w:rsidRDefault="00FF7E07" w:rsidP="00A47A3B">
      <w:pPr>
        <w:pStyle w:val="Header"/>
        <w:shd w:val="clear" w:color="auto" w:fill="D9D9D9" w:themeFill="background1" w:themeFillShade="D9"/>
        <w:jc w:val="center"/>
        <w:rPr>
          <w:b/>
          <w:sz w:val="28"/>
        </w:rPr>
      </w:pPr>
      <w:r>
        <w:rPr>
          <w:b/>
          <w:sz w:val="28"/>
        </w:rPr>
        <w:t xml:space="preserve">Progress </w:t>
      </w:r>
      <w:r w:rsidRPr="005415FF">
        <w:rPr>
          <w:b/>
          <w:sz w:val="28"/>
        </w:rPr>
        <w:t xml:space="preserve">Certificate </w:t>
      </w:r>
      <w:r>
        <w:rPr>
          <w:b/>
          <w:sz w:val="28"/>
        </w:rPr>
        <w:t>– Last Storey</w:t>
      </w:r>
      <w:r w:rsidR="00DE5D15">
        <w:rPr>
          <w:rStyle w:val="FootnoteReference"/>
          <w:b/>
          <w:sz w:val="28"/>
        </w:rPr>
        <w:footnoteReference w:id="11"/>
      </w:r>
    </w:p>
    <w:p w:rsidR="00FF7E07" w:rsidRPr="005415FF" w:rsidRDefault="00FF7E07" w:rsidP="00A47A3B">
      <w:pPr>
        <w:autoSpaceDE w:val="0"/>
        <w:autoSpaceDN w:val="0"/>
        <w:adjustRightInd w:val="0"/>
        <w:spacing w:after="0" w:line="240" w:lineRule="auto"/>
        <w:jc w:val="center"/>
        <w:rPr>
          <w:rFonts w:cs="Times New Roman"/>
          <w:sz w:val="28"/>
          <w:szCs w:val="28"/>
          <w:u w:val="thick"/>
        </w:rPr>
      </w:pPr>
    </w:p>
    <w:p w:rsidR="001116AF" w:rsidRPr="008D3B33" w:rsidRDefault="001116AF" w:rsidP="001116AF">
      <w:pPr>
        <w:autoSpaceDE w:val="0"/>
        <w:autoSpaceDN w:val="0"/>
        <w:adjustRightInd w:val="0"/>
        <w:spacing w:after="0"/>
        <w:jc w:val="both"/>
        <w:rPr>
          <w:rFonts w:cs="Times New Roman"/>
          <w:sz w:val="20"/>
        </w:rPr>
      </w:pPr>
      <w:r w:rsidRPr="008D3B33">
        <w:rPr>
          <w:rFonts w:cs="Times New Roman"/>
          <w:sz w:val="20"/>
        </w:rPr>
        <w:t>To</w:t>
      </w:r>
    </w:p>
    <w:p w:rsidR="001116AF" w:rsidRPr="008D3B33" w:rsidRDefault="001116AF" w:rsidP="001116AF">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sz w:val="20"/>
        </w:rPr>
      </w:pPr>
    </w:p>
    <w:p w:rsidR="007C7F74" w:rsidRDefault="007C7F74" w:rsidP="00A47A3B">
      <w:pPr>
        <w:autoSpaceDE w:val="0"/>
        <w:autoSpaceDN w:val="0"/>
        <w:adjustRightInd w:val="0"/>
        <w:spacing w:after="0" w:line="240" w:lineRule="auto"/>
        <w:jc w:val="both"/>
        <w:rPr>
          <w:rFonts w:cs="Times New Roman"/>
          <w:sz w:val="20"/>
        </w:rPr>
      </w:pPr>
    </w:p>
    <w:p w:rsidR="007C7F74" w:rsidRPr="005415FF" w:rsidRDefault="007C7F74" w:rsidP="00A47A3B">
      <w:pPr>
        <w:autoSpaceDE w:val="0"/>
        <w:autoSpaceDN w:val="0"/>
        <w:adjustRightInd w:val="0"/>
        <w:spacing w:after="0" w:line="240" w:lineRule="auto"/>
        <w:jc w:val="both"/>
        <w:rPr>
          <w:rFonts w:cs="Times New Roman"/>
        </w:rPr>
      </w:pPr>
    </w:p>
    <w:p w:rsidR="00FF7E07" w:rsidRPr="005415FF" w:rsidRDefault="00FF7E07" w:rsidP="00A47A3B">
      <w:pPr>
        <w:autoSpaceDE w:val="0"/>
        <w:autoSpaceDN w:val="0"/>
        <w:adjustRightInd w:val="0"/>
        <w:spacing w:after="0" w:line="240" w:lineRule="auto"/>
        <w:ind w:firstLine="720"/>
        <w:jc w:val="both"/>
        <w:rPr>
          <w:rFonts w:cs="Times New Roman"/>
        </w:rPr>
      </w:pPr>
    </w:p>
    <w:p w:rsidR="00FF7E07" w:rsidRPr="001116AF" w:rsidRDefault="008E5A3A" w:rsidP="00A47A3B">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FF7E07" w:rsidRPr="004816B6" w:rsidTr="009E5621">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FF7E07" w:rsidRPr="001116AF" w:rsidRDefault="00FF7E07" w:rsidP="00A47A3B">
      <w:pPr>
        <w:autoSpaceDE w:val="0"/>
        <w:autoSpaceDN w:val="0"/>
        <w:adjustRightInd w:val="0"/>
        <w:spacing w:after="0" w:line="360" w:lineRule="auto"/>
        <w:jc w:val="both"/>
        <w:rPr>
          <w:rFonts w:cs="Times New Roman"/>
          <w:sz w:val="20"/>
        </w:rPr>
      </w:pPr>
    </w:p>
    <w:p w:rsidR="00FF7E07" w:rsidRPr="001116AF" w:rsidRDefault="008E5A3A" w:rsidP="00A47A3B">
      <w:pPr>
        <w:autoSpaceDE w:val="0"/>
        <w:autoSpaceDN w:val="0"/>
        <w:adjustRightInd w:val="0"/>
        <w:spacing w:after="0" w:line="360" w:lineRule="auto"/>
        <w:jc w:val="both"/>
        <w:rPr>
          <w:rFonts w:cs="TimesNewRoman"/>
          <w:sz w:val="20"/>
        </w:rPr>
      </w:pPr>
      <w:r w:rsidRPr="008E5A3A">
        <w:rPr>
          <w:rFonts w:cs="TimesNewRoman"/>
          <w:sz w:val="20"/>
        </w:rPr>
        <w:t>Developer_______________________________________________________________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r w:rsidRPr="008E5A3A">
        <w:rPr>
          <w:rFonts w:cs="TimesNewRoman"/>
          <w:sz w:val="20"/>
        </w:rPr>
        <w:t>Address: ________________________________________________________________</w:t>
      </w:r>
    </w:p>
    <w:p w:rsidR="00FF7E07" w:rsidRPr="001116AF" w:rsidRDefault="008E5A3A" w:rsidP="00A47A3B">
      <w:pPr>
        <w:autoSpaceDE w:val="0"/>
        <w:autoSpaceDN w:val="0"/>
        <w:adjustRightInd w:val="0"/>
        <w:spacing w:after="0" w:line="360" w:lineRule="auto"/>
        <w:jc w:val="both"/>
        <w:rPr>
          <w:rFonts w:cs="TimesNewRoman"/>
          <w:sz w:val="20"/>
        </w:rPr>
      </w:pPr>
      <w:proofErr w:type="spellStart"/>
      <w:r w:rsidRPr="008E5A3A">
        <w:rPr>
          <w:rFonts w:cs="TimesNewRoman"/>
          <w:sz w:val="20"/>
        </w:rPr>
        <w:t>Tel.No</w:t>
      </w:r>
      <w:proofErr w:type="spellEnd"/>
      <w:proofErr w:type="gramStart"/>
      <w:r w:rsidRPr="008E5A3A">
        <w:rPr>
          <w:rFonts w:cs="TimesNewRoman"/>
          <w:sz w:val="20"/>
        </w:rPr>
        <w:t>. :</w:t>
      </w:r>
      <w:proofErr w:type="gramEnd"/>
      <w:r w:rsidRPr="008E5A3A">
        <w:rPr>
          <w:rFonts w:cs="TimesNewRoman"/>
          <w:sz w:val="20"/>
        </w:rPr>
        <w:t xml:space="preserve"> ________________________________________________________________</w:t>
      </w:r>
    </w:p>
    <w:p w:rsidR="00FF7E07" w:rsidRPr="001116AF" w:rsidRDefault="00FF7E07" w:rsidP="00A47A3B">
      <w:pPr>
        <w:spacing w:after="0"/>
        <w:rPr>
          <w:sz w:val="20"/>
        </w:rPr>
      </w:pPr>
    </w:p>
    <w:p w:rsidR="00FF7E07" w:rsidRPr="001116AF" w:rsidRDefault="008E5A3A" w:rsidP="00A47A3B">
      <w:pPr>
        <w:spacing w:after="0"/>
        <w:rPr>
          <w:sz w:val="20"/>
        </w:rPr>
      </w:pPr>
      <w:r w:rsidRPr="008E5A3A">
        <w:rPr>
          <w:sz w:val="20"/>
        </w:rPr>
        <w:t>I hereby inform you that the work of execution of the building as per approved plan, working drawing and structural drawings has reached the _______ Storey and is executed under my supervision.</w:t>
      </w:r>
    </w:p>
    <w:p w:rsidR="00FF7E07" w:rsidRPr="001116AF" w:rsidRDefault="00FF7E07" w:rsidP="00A47A3B">
      <w:pPr>
        <w:spacing w:after="0"/>
        <w:rPr>
          <w:sz w:val="20"/>
        </w:rPr>
      </w:pPr>
    </w:p>
    <w:p w:rsidR="00FF7E07" w:rsidRPr="001116AF" w:rsidRDefault="008E5A3A" w:rsidP="00A47A3B">
      <w:pPr>
        <w:autoSpaceDE w:val="0"/>
        <w:autoSpaceDN w:val="0"/>
        <w:adjustRightInd w:val="0"/>
        <w:spacing w:after="0" w:line="360" w:lineRule="auto"/>
        <w:jc w:val="right"/>
        <w:rPr>
          <w:rFonts w:cs="Times New Roman"/>
          <w:sz w:val="20"/>
          <w:u w:val="single"/>
        </w:rPr>
      </w:pPr>
      <w:r w:rsidRPr="008E5A3A">
        <w:rPr>
          <w:rFonts w:cs="Times New Roman"/>
          <w:sz w:val="20"/>
        </w:rPr>
        <w:t xml:space="preserve">   Signature</w:t>
      </w:r>
      <w:proofErr w:type="gramStart"/>
      <w:r w:rsidRPr="008E5A3A">
        <w:rPr>
          <w:rFonts w:cs="Times New Roman"/>
          <w:sz w:val="20"/>
        </w:rPr>
        <w:t>:…………………..……….</w:t>
      </w:r>
      <w:proofErr w:type="gramEnd"/>
      <w:r w:rsidRPr="008E5A3A">
        <w:rPr>
          <w:rFonts w:cs="Times New Roman"/>
          <w:sz w:val="20"/>
        </w:rPr>
        <w:t xml:space="preserve">  </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Accreditation No......................</w:t>
      </w:r>
    </w:p>
    <w:p w:rsidR="00FF7E07" w:rsidRPr="001116AF" w:rsidRDefault="008E5A3A" w:rsidP="00A47A3B">
      <w:pPr>
        <w:autoSpaceDE w:val="0"/>
        <w:autoSpaceDN w:val="0"/>
        <w:adjustRightInd w:val="0"/>
        <w:spacing w:after="0" w:line="360" w:lineRule="auto"/>
        <w:jc w:val="right"/>
        <w:rPr>
          <w:rFonts w:cs="Times New Roman"/>
          <w:sz w:val="20"/>
        </w:rPr>
      </w:pPr>
      <w:r w:rsidRPr="008E5A3A">
        <w:rPr>
          <w:rFonts w:cs="Times New Roman"/>
          <w:sz w:val="20"/>
        </w:rPr>
        <w:t>Date.......................................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Address...............................................................................</w:t>
      </w:r>
    </w:p>
    <w:p w:rsidR="00FF7E07" w:rsidRPr="001116AF" w:rsidRDefault="008E5A3A" w:rsidP="00A47A3B">
      <w:pPr>
        <w:autoSpaceDE w:val="0"/>
        <w:autoSpaceDN w:val="0"/>
        <w:adjustRightInd w:val="0"/>
        <w:spacing w:after="0" w:line="240" w:lineRule="auto"/>
        <w:ind w:firstLine="720"/>
        <w:jc w:val="both"/>
        <w:rPr>
          <w:rFonts w:cs="Times New Roman"/>
          <w:sz w:val="20"/>
        </w:rPr>
      </w:pPr>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proofErr w:type="spellStart"/>
      <w:r w:rsidRPr="008E5A3A">
        <w:rPr>
          <w:rFonts w:cs="Times New Roman"/>
          <w:sz w:val="20"/>
        </w:rPr>
        <w:t>Tele.No</w:t>
      </w:r>
      <w:proofErr w:type="spellEnd"/>
      <w:r w:rsidRPr="008E5A3A">
        <w:rPr>
          <w:rFonts w:cs="Times New Roman"/>
          <w:sz w:val="20"/>
        </w:rPr>
        <w:t>................................................................................</w:t>
      </w:r>
    </w:p>
    <w:p w:rsidR="00FF7E07"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w:t>
      </w:r>
    </w:p>
    <w:p w:rsidR="008E5A3A" w:rsidRPr="008E5A3A" w:rsidRDefault="008E5A3A" w:rsidP="008E5A3A">
      <w:pPr>
        <w:spacing w:after="0"/>
        <w:rPr>
          <w:sz w:val="20"/>
        </w:rPr>
      </w:pPr>
      <w:r w:rsidRPr="008E5A3A">
        <w:rPr>
          <w:sz w:val="20"/>
        </w:rPr>
        <w:br w:type="page"/>
      </w:r>
    </w:p>
    <w:p w:rsidR="0012394C" w:rsidRDefault="0012394C" w:rsidP="0012394C">
      <w:pPr>
        <w:pBdr>
          <w:bottom w:val="single" w:sz="4" w:space="1" w:color="auto"/>
        </w:pBdr>
        <w:spacing w:after="0"/>
        <w:jc w:val="right"/>
        <w:rPr>
          <w:b/>
          <w:sz w:val="28"/>
        </w:rPr>
      </w:pPr>
      <w:r>
        <w:rPr>
          <w:b/>
          <w:sz w:val="24"/>
        </w:rPr>
        <w:lastRenderedPageBreak/>
        <w:t xml:space="preserve">FORM: </w:t>
      </w:r>
      <w:r w:rsidR="00861269">
        <w:rPr>
          <w:b/>
          <w:sz w:val="24"/>
        </w:rPr>
        <w:t>OC</w:t>
      </w:r>
      <w:r>
        <w:rPr>
          <w:b/>
          <w:sz w:val="24"/>
        </w:rPr>
        <w:t xml:space="preserve"> – A – 0</w:t>
      </w:r>
      <w:r w:rsidR="00861269">
        <w:rPr>
          <w:b/>
          <w:sz w:val="24"/>
        </w:rPr>
        <w:t>1</w:t>
      </w:r>
    </w:p>
    <w:p w:rsidR="00471595" w:rsidRPr="00763D31" w:rsidRDefault="00471595" w:rsidP="00A47A3B">
      <w:pPr>
        <w:pStyle w:val="Header"/>
        <w:shd w:val="clear" w:color="auto" w:fill="D9D9D9" w:themeFill="background1" w:themeFillShade="D9"/>
        <w:jc w:val="center"/>
        <w:rPr>
          <w:b/>
          <w:sz w:val="28"/>
        </w:rPr>
      </w:pPr>
      <w:r>
        <w:rPr>
          <w:b/>
          <w:sz w:val="28"/>
        </w:rPr>
        <w:t xml:space="preserve">Application for </w:t>
      </w:r>
      <w:r w:rsidR="00F478FC">
        <w:rPr>
          <w:b/>
          <w:sz w:val="28"/>
        </w:rPr>
        <w:t xml:space="preserve">Occupancy </w:t>
      </w:r>
      <w:r>
        <w:rPr>
          <w:b/>
          <w:sz w:val="28"/>
        </w:rPr>
        <w:t>Certificate</w:t>
      </w:r>
      <w:r w:rsidR="0082360E">
        <w:rPr>
          <w:rStyle w:val="FootnoteReference"/>
          <w:b/>
          <w:sz w:val="28"/>
        </w:rPr>
        <w:footnoteReference w:id="12"/>
      </w:r>
      <w:r>
        <w:rPr>
          <w:b/>
          <w:sz w:val="28"/>
        </w:rPr>
        <w:t xml:space="preserve"> </w:t>
      </w:r>
    </w:p>
    <w:p w:rsidR="00471595" w:rsidRDefault="00471595" w:rsidP="00A47A3B">
      <w:pPr>
        <w:autoSpaceDE w:val="0"/>
        <w:autoSpaceDN w:val="0"/>
        <w:adjustRightInd w:val="0"/>
        <w:spacing w:after="0" w:line="240" w:lineRule="auto"/>
        <w:jc w:val="both"/>
        <w:rPr>
          <w:rFonts w:cs="Times New Roman"/>
        </w:rPr>
      </w:pPr>
    </w:p>
    <w:p w:rsidR="001116AF" w:rsidRPr="008D3B33" w:rsidRDefault="001116AF" w:rsidP="001116AF">
      <w:pPr>
        <w:autoSpaceDE w:val="0"/>
        <w:autoSpaceDN w:val="0"/>
        <w:adjustRightInd w:val="0"/>
        <w:spacing w:after="0"/>
        <w:jc w:val="both"/>
        <w:rPr>
          <w:rFonts w:cs="Times New Roman"/>
          <w:sz w:val="20"/>
        </w:rPr>
      </w:pPr>
      <w:r w:rsidRPr="008D3B33">
        <w:rPr>
          <w:rFonts w:cs="Times New Roman"/>
          <w:sz w:val="20"/>
        </w:rPr>
        <w:t>To</w:t>
      </w:r>
    </w:p>
    <w:p w:rsidR="001116AF" w:rsidRPr="008D3B33" w:rsidRDefault="001116AF" w:rsidP="001116AF">
      <w:pPr>
        <w:autoSpaceDE w:val="0"/>
        <w:autoSpaceDN w:val="0"/>
        <w:adjustRightInd w:val="0"/>
        <w:spacing w:after="0" w:line="240" w:lineRule="auto"/>
        <w:ind w:firstLine="720"/>
        <w:jc w:val="both"/>
        <w:rPr>
          <w:rFonts w:cs="Times New Roman"/>
          <w:sz w:val="20"/>
        </w:rPr>
      </w:pPr>
      <w:r w:rsidRPr="008D3B33">
        <w:rPr>
          <w:rFonts w:cs="Times New Roman"/>
          <w:sz w:val="20"/>
        </w:rPr>
        <w:t>The Competent Authority</w:t>
      </w:r>
    </w:p>
    <w:p w:rsidR="007C7F74" w:rsidRDefault="007C7F74" w:rsidP="00A47A3B">
      <w:pPr>
        <w:autoSpaceDE w:val="0"/>
        <w:autoSpaceDN w:val="0"/>
        <w:adjustRightInd w:val="0"/>
        <w:spacing w:after="0" w:line="240" w:lineRule="auto"/>
        <w:jc w:val="both"/>
        <w:rPr>
          <w:rFonts w:cs="Times New Roman"/>
          <w:sz w:val="20"/>
        </w:rPr>
      </w:pPr>
    </w:p>
    <w:p w:rsidR="007C7F74" w:rsidRDefault="007C7F74" w:rsidP="00A47A3B">
      <w:pPr>
        <w:autoSpaceDE w:val="0"/>
        <w:autoSpaceDN w:val="0"/>
        <w:adjustRightInd w:val="0"/>
        <w:spacing w:after="0" w:line="240" w:lineRule="auto"/>
        <w:jc w:val="both"/>
        <w:rPr>
          <w:rFonts w:cs="Times New Roman"/>
          <w:sz w:val="20"/>
        </w:rPr>
      </w:pPr>
    </w:p>
    <w:p w:rsidR="007C7F74" w:rsidRDefault="007C7F74" w:rsidP="00A47A3B">
      <w:pPr>
        <w:autoSpaceDE w:val="0"/>
        <w:autoSpaceDN w:val="0"/>
        <w:adjustRightInd w:val="0"/>
        <w:spacing w:after="0" w:line="240" w:lineRule="auto"/>
        <w:jc w:val="both"/>
        <w:rPr>
          <w:rFonts w:cs="Times New Roman"/>
          <w:sz w:val="20"/>
        </w:rPr>
      </w:pPr>
    </w:p>
    <w:p w:rsidR="00471595" w:rsidRPr="00502ECA" w:rsidRDefault="00471595" w:rsidP="00A47A3B">
      <w:pPr>
        <w:autoSpaceDE w:val="0"/>
        <w:autoSpaceDN w:val="0"/>
        <w:adjustRightInd w:val="0"/>
        <w:spacing w:after="0" w:line="240" w:lineRule="auto"/>
        <w:jc w:val="both"/>
        <w:rPr>
          <w:rFonts w:cs="Times New Roman"/>
        </w:rPr>
      </w:pPr>
    </w:p>
    <w:p w:rsidR="00471595"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Sir,</w:t>
      </w:r>
    </w:p>
    <w:p w:rsidR="00034E3B" w:rsidRPr="001116AF" w:rsidRDefault="008E5A3A" w:rsidP="00A47A3B">
      <w:pPr>
        <w:autoSpaceDE w:val="0"/>
        <w:autoSpaceDN w:val="0"/>
        <w:adjustRightInd w:val="0"/>
        <w:spacing w:after="0"/>
        <w:jc w:val="both"/>
        <w:rPr>
          <w:rFonts w:cs="Times New Roman"/>
          <w:sz w:val="20"/>
        </w:rPr>
      </w:pPr>
      <w:r w:rsidRPr="008E5A3A">
        <w:rPr>
          <w:rFonts w:cs="Times New Roman"/>
          <w:sz w:val="20"/>
        </w:rPr>
        <w:t xml:space="preserve">The Super-Structure of the following building has been constructed as per the approved Plan, GIFT Area Development Control Regulations, UDAS and Development Permission provided by the GIFT. Construction has been done under our supervision/guidance and it adheres to the drawings submitted and records of supervision have been maintained by us. </w:t>
      </w:r>
    </w:p>
    <w:p w:rsidR="00034E3B" w:rsidRPr="001116AF" w:rsidRDefault="00034E3B" w:rsidP="00A47A3B">
      <w:pPr>
        <w:autoSpaceDE w:val="0"/>
        <w:autoSpaceDN w:val="0"/>
        <w:adjustRightInd w:val="0"/>
        <w:spacing w:after="0" w:line="240" w:lineRule="auto"/>
        <w:jc w:val="both"/>
        <w:rPr>
          <w:rFonts w:cs="Times New Roman"/>
          <w:sz w:val="20"/>
        </w:rPr>
      </w:pPr>
    </w:p>
    <w:tbl>
      <w:tblPr>
        <w:tblStyle w:val="TableGrid"/>
        <w:tblW w:w="0" w:type="auto"/>
        <w:jc w:val="center"/>
        <w:tblLook w:val="04A0"/>
      </w:tblPr>
      <w:tblGrid>
        <w:gridCol w:w="962"/>
        <w:gridCol w:w="2137"/>
        <w:gridCol w:w="4208"/>
      </w:tblGrid>
      <w:tr w:rsidR="00471595" w:rsidRPr="004816B6" w:rsidTr="00471595">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471595" w:rsidRPr="004816B6" w:rsidTr="00471595">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471595" w:rsidRPr="004816B6" w:rsidTr="00471595">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471595" w:rsidRPr="004816B6" w:rsidTr="00471595">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471595" w:rsidRPr="001116AF" w:rsidRDefault="00471595" w:rsidP="00A47A3B">
      <w:pPr>
        <w:autoSpaceDE w:val="0"/>
        <w:autoSpaceDN w:val="0"/>
        <w:adjustRightInd w:val="0"/>
        <w:spacing w:after="0" w:line="240" w:lineRule="auto"/>
        <w:jc w:val="both"/>
        <w:rPr>
          <w:rFonts w:cs="Times New Roman"/>
          <w:sz w:val="20"/>
        </w:rPr>
      </w:pPr>
    </w:p>
    <w:p w:rsidR="00471595"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 xml:space="preserve"> I forward herewith the following documents in accordance with the GIFT Area Development Control Regulations, duly signed by me and ..................................... the Architect/Engineer/Structural Engineer/ Supervisor/ Town Planner/ Landscape Architect/ Urban Designer), Accreditation No. ........................................... </w:t>
      </w:r>
      <w:proofErr w:type="gramStart"/>
      <w:r w:rsidRPr="008E5A3A">
        <w:rPr>
          <w:rFonts w:cs="Times New Roman"/>
          <w:sz w:val="20"/>
        </w:rPr>
        <w:t>who</w:t>
      </w:r>
      <w:proofErr w:type="gramEnd"/>
      <w:r w:rsidRPr="008E5A3A">
        <w:rPr>
          <w:rFonts w:cs="Times New Roman"/>
          <w:sz w:val="20"/>
        </w:rPr>
        <w:t xml:space="preserve"> will supervise its development.</w:t>
      </w:r>
    </w:p>
    <w:p w:rsidR="00471595" w:rsidRPr="001116AF" w:rsidRDefault="00471595" w:rsidP="00A47A3B">
      <w:pPr>
        <w:autoSpaceDE w:val="0"/>
        <w:autoSpaceDN w:val="0"/>
        <w:adjustRightInd w:val="0"/>
        <w:spacing w:after="0" w:line="240" w:lineRule="auto"/>
        <w:jc w:val="both"/>
        <w:rPr>
          <w:rFonts w:cs="Times New Roman"/>
          <w:sz w:val="20"/>
        </w:rPr>
      </w:pPr>
    </w:p>
    <w:p w:rsidR="00471595"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(Name in block letters)</w:t>
      </w:r>
    </w:p>
    <w:tbl>
      <w:tblPr>
        <w:tblStyle w:val="TableGrid"/>
        <w:tblW w:w="7343" w:type="dxa"/>
        <w:jc w:val="center"/>
        <w:tblInd w:w="-1215" w:type="dxa"/>
        <w:tblLook w:val="04A0"/>
      </w:tblPr>
      <w:tblGrid>
        <w:gridCol w:w="831"/>
        <w:gridCol w:w="6512"/>
      </w:tblGrid>
      <w:tr w:rsidR="00471595" w:rsidRPr="004816B6" w:rsidTr="00471595">
        <w:trPr>
          <w:trHeight w:val="422"/>
          <w:jc w:val="center"/>
        </w:trPr>
        <w:tc>
          <w:tcPr>
            <w:tcW w:w="831"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6512"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Documents</w:t>
            </w:r>
          </w:p>
        </w:tc>
      </w:tr>
      <w:tr w:rsidR="00471595"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As Built Drawings.</w:t>
            </w:r>
          </w:p>
        </w:tc>
      </w:tr>
      <w:tr w:rsidR="00471595"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 xml:space="preserve">No Objection Certificate (NOC)  from relevant department </w:t>
            </w:r>
          </w:p>
        </w:tc>
      </w:tr>
      <w:tr w:rsidR="00471595"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Inspection reports during construction.</w:t>
            </w:r>
          </w:p>
        </w:tc>
      </w:tr>
      <w:tr w:rsidR="00471595"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4.</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 xml:space="preserve">Completion Report </w:t>
            </w:r>
          </w:p>
        </w:tc>
      </w:tr>
      <w:tr w:rsidR="00034E3B"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5.</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O&amp;M provision compliances as mentioned in clause 7.24 of part 3 of these Regulations</w:t>
            </w:r>
          </w:p>
        </w:tc>
      </w:tr>
      <w:tr w:rsidR="000638ED"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6.</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Compliance/certification of buildings from LEED India</w:t>
            </w:r>
          </w:p>
        </w:tc>
      </w:tr>
      <w:tr w:rsidR="005D1A01" w:rsidRPr="004816B6" w:rsidTr="00471595">
        <w:trPr>
          <w:jc w:val="center"/>
        </w:trPr>
        <w:tc>
          <w:tcPr>
            <w:tcW w:w="831"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7.</w:t>
            </w:r>
          </w:p>
        </w:tc>
        <w:tc>
          <w:tcPr>
            <w:tcW w:w="651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 xml:space="preserve">Any other document as prescribed by the Competent Authority or stipulated in the development permission </w:t>
            </w:r>
          </w:p>
        </w:tc>
      </w:tr>
    </w:tbl>
    <w:p w:rsidR="00114B1A" w:rsidRDefault="00114B1A" w:rsidP="00A47A3B">
      <w:pPr>
        <w:autoSpaceDE w:val="0"/>
        <w:autoSpaceDN w:val="0"/>
        <w:adjustRightInd w:val="0"/>
        <w:spacing w:after="0" w:line="240" w:lineRule="auto"/>
        <w:jc w:val="both"/>
        <w:rPr>
          <w:rFonts w:cs="Times New Roman"/>
          <w:sz w:val="20"/>
        </w:rPr>
      </w:pPr>
    </w:p>
    <w:p w:rsidR="00471595" w:rsidRPr="001116AF" w:rsidRDefault="008E5A3A" w:rsidP="00A47A3B">
      <w:pPr>
        <w:autoSpaceDE w:val="0"/>
        <w:autoSpaceDN w:val="0"/>
        <w:adjustRightInd w:val="0"/>
        <w:spacing w:after="0" w:line="240" w:lineRule="auto"/>
        <w:jc w:val="both"/>
        <w:rPr>
          <w:rFonts w:cs="Times New Roman"/>
          <w:sz w:val="20"/>
        </w:rPr>
      </w:pPr>
      <w:r w:rsidRPr="008E5A3A">
        <w:rPr>
          <w:rFonts w:cs="Times New Roman"/>
          <w:sz w:val="20"/>
        </w:rPr>
        <w:t>I request that the Occupancy Certificate may be issued to me.</w:t>
      </w:r>
    </w:p>
    <w:p w:rsidR="00471595" w:rsidRPr="001116AF"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Signature of Developer......................................................</w:t>
      </w:r>
    </w:p>
    <w:p w:rsidR="00471595" w:rsidRPr="001116AF" w:rsidRDefault="00471595" w:rsidP="00A47A3B">
      <w:pPr>
        <w:autoSpaceDE w:val="0"/>
        <w:autoSpaceDN w:val="0"/>
        <w:adjustRightInd w:val="0"/>
        <w:spacing w:after="0" w:line="240" w:lineRule="auto"/>
        <w:jc w:val="right"/>
        <w:rPr>
          <w:rFonts w:cs="Times New Roman"/>
          <w:sz w:val="20"/>
        </w:rPr>
      </w:pPr>
    </w:p>
    <w:p w:rsidR="00471595" w:rsidRPr="001116AF"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 xml:space="preserve">Name of </w:t>
      </w:r>
      <w:proofErr w:type="gramStart"/>
      <w:r w:rsidRPr="008E5A3A">
        <w:rPr>
          <w:rFonts w:cs="Times New Roman"/>
          <w:sz w:val="20"/>
        </w:rPr>
        <w:t>the  Developer</w:t>
      </w:r>
      <w:proofErr w:type="gramEnd"/>
      <w:r w:rsidRPr="008E5A3A">
        <w:rPr>
          <w:rFonts w:cs="Times New Roman"/>
          <w:sz w:val="20"/>
        </w:rPr>
        <w:t>......................................................</w:t>
      </w:r>
    </w:p>
    <w:p w:rsidR="008E5A3A" w:rsidRPr="008E5A3A" w:rsidRDefault="008E5A3A" w:rsidP="008E5A3A">
      <w:pPr>
        <w:autoSpaceDE w:val="0"/>
        <w:autoSpaceDN w:val="0"/>
        <w:adjustRightInd w:val="0"/>
        <w:spacing w:after="0" w:line="240" w:lineRule="auto"/>
        <w:ind w:left="5760" w:firstLine="720"/>
        <w:jc w:val="center"/>
        <w:rPr>
          <w:rFonts w:cs="Times New Roman"/>
          <w:sz w:val="20"/>
        </w:rPr>
      </w:pPr>
      <w:r w:rsidRPr="008E5A3A">
        <w:rPr>
          <w:rFonts w:cs="Times New Roman"/>
          <w:sz w:val="20"/>
        </w:rPr>
        <w:t>(</w:t>
      </w:r>
      <w:proofErr w:type="gramStart"/>
      <w:r w:rsidRPr="008E5A3A">
        <w:rPr>
          <w:rFonts w:cs="Times New Roman"/>
          <w:sz w:val="20"/>
        </w:rPr>
        <w:t>in</w:t>
      </w:r>
      <w:proofErr w:type="gramEnd"/>
      <w:r w:rsidRPr="008E5A3A">
        <w:rPr>
          <w:rFonts w:cs="Times New Roman"/>
          <w:sz w:val="20"/>
        </w:rPr>
        <w:t xml:space="preserve"> block letters)</w:t>
      </w:r>
    </w:p>
    <w:p w:rsidR="00471595" w:rsidRPr="001116AF"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 xml:space="preserve">Address </w:t>
      </w:r>
      <w:proofErr w:type="gramStart"/>
      <w:r w:rsidRPr="008E5A3A">
        <w:rPr>
          <w:rFonts w:cs="Times New Roman"/>
          <w:sz w:val="20"/>
        </w:rPr>
        <w:t>of  Developer</w:t>
      </w:r>
      <w:proofErr w:type="gramEnd"/>
      <w:r w:rsidRPr="008E5A3A">
        <w:rPr>
          <w:rFonts w:cs="Times New Roman"/>
          <w:sz w:val="20"/>
        </w:rPr>
        <w:t>.........................................................</w:t>
      </w:r>
    </w:p>
    <w:p w:rsidR="00471595" w:rsidRPr="001116AF" w:rsidRDefault="008E5A3A" w:rsidP="00A47A3B">
      <w:pPr>
        <w:autoSpaceDE w:val="0"/>
        <w:autoSpaceDN w:val="0"/>
        <w:adjustRightInd w:val="0"/>
        <w:spacing w:after="0" w:line="240" w:lineRule="auto"/>
        <w:jc w:val="right"/>
        <w:rPr>
          <w:rFonts w:cs="Times New Roman"/>
          <w:sz w:val="20"/>
        </w:rPr>
      </w:pPr>
      <w:r w:rsidRPr="008E5A3A">
        <w:rPr>
          <w:rFonts w:cs="Times New Roman"/>
          <w:sz w:val="20"/>
        </w:rPr>
        <w:t>.........................................................</w:t>
      </w:r>
    </w:p>
    <w:p w:rsidR="00B31923" w:rsidRDefault="008E5A3A">
      <w:pPr>
        <w:rPr>
          <w:b/>
          <w:sz w:val="24"/>
        </w:rPr>
      </w:pPr>
      <w:r w:rsidRPr="008E5A3A">
        <w:rPr>
          <w:rFonts w:cs="Times New Roman"/>
          <w:sz w:val="20"/>
        </w:rPr>
        <w:t>Date: .........................</w:t>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t xml:space="preserve">         </w:t>
      </w:r>
      <w:r w:rsidR="001116AF">
        <w:rPr>
          <w:rFonts w:cs="Times New Roman"/>
          <w:sz w:val="20"/>
        </w:rPr>
        <w:tab/>
      </w:r>
      <w:r w:rsidRPr="008E5A3A">
        <w:rPr>
          <w:rFonts w:cs="Times New Roman"/>
          <w:sz w:val="20"/>
        </w:rPr>
        <w:t>…......................................................</w:t>
      </w:r>
      <w:r w:rsidR="00B31923">
        <w:rPr>
          <w:b/>
          <w:sz w:val="24"/>
        </w:rPr>
        <w:br w:type="page"/>
      </w:r>
    </w:p>
    <w:p w:rsidR="002C7AD9" w:rsidRDefault="00CB0C74" w:rsidP="002C7AD9">
      <w:pPr>
        <w:pBdr>
          <w:bottom w:val="single" w:sz="4" w:space="1" w:color="auto"/>
        </w:pBdr>
        <w:spacing w:after="0"/>
        <w:jc w:val="right"/>
        <w:rPr>
          <w:b/>
          <w:sz w:val="28"/>
        </w:rPr>
      </w:pPr>
      <w:r>
        <w:rPr>
          <w:b/>
          <w:sz w:val="24"/>
        </w:rPr>
        <w:lastRenderedPageBreak/>
        <w:t xml:space="preserve">FORM: DP – </w:t>
      </w:r>
      <w:r w:rsidR="008E5A3A" w:rsidRPr="008E5A3A">
        <w:rPr>
          <w:b/>
          <w:sz w:val="24"/>
        </w:rPr>
        <w:t>B</w:t>
      </w:r>
      <w:r>
        <w:rPr>
          <w:b/>
          <w:sz w:val="24"/>
        </w:rPr>
        <w:t xml:space="preserve"> – </w:t>
      </w:r>
      <w:r w:rsidR="008E5A3A" w:rsidRPr="008E5A3A">
        <w:rPr>
          <w:b/>
          <w:sz w:val="24"/>
        </w:rPr>
        <w:t>0</w:t>
      </w:r>
      <w:r>
        <w:rPr>
          <w:b/>
          <w:sz w:val="24"/>
        </w:rPr>
        <w:t>1</w:t>
      </w:r>
    </w:p>
    <w:p w:rsidR="00C40BB9" w:rsidRDefault="00D54276">
      <w:pPr>
        <w:pStyle w:val="Header"/>
        <w:shd w:val="clear" w:color="auto" w:fill="D9D9D9" w:themeFill="background1" w:themeFillShade="D9"/>
        <w:jc w:val="center"/>
        <w:rPr>
          <w:b/>
          <w:sz w:val="28"/>
        </w:rPr>
      </w:pPr>
      <w:r>
        <w:rPr>
          <w:b/>
          <w:sz w:val="28"/>
        </w:rPr>
        <w:t xml:space="preserve">Development Permission </w:t>
      </w:r>
    </w:p>
    <w:p w:rsidR="008E5A3A" w:rsidRDefault="008C188D" w:rsidP="008E5A3A">
      <w:pPr>
        <w:autoSpaceDE w:val="0"/>
        <w:autoSpaceDN w:val="0"/>
        <w:adjustRightInd w:val="0"/>
        <w:spacing w:after="0"/>
        <w:jc w:val="center"/>
        <w:rPr>
          <w:rFonts w:cs="Times New Roman"/>
        </w:rPr>
      </w:pPr>
      <w:r>
        <w:rPr>
          <w:rFonts w:cs="Times New Roman"/>
        </w:rPr>
        <w:t>(</w:t>
      </w:r>
      <w:proofErr w:type="gramStart"/>
      <w:r>
        <w:rPr>
          <w:rFonts w:cs="Times New Roman"/>
        </w:rPr>
        <w:t>to</w:t>
      </w:r>
      <w:proofErr w:type="gramEnd"/>
      <w:r>
        <w:rPr>
          <w:rFonts w:cs="Times New Roman"/>
        </w:rPr>
        <w:t xml:space="preserve"> be filled by Competent Authority)</w:t>
      </w:r>
    </w:p>
    <w:p w:rsidR="008C188D" w:rsidRDefault="008C188D" w:rsidP="000D0B9A">
      <w:pPr>
        <w:autoSpaceDE w:val="0"/>
        <w:autoSpaceDN w:val="0"/>
        <w:adjustRightInd w:val="0"/>
        <w:spacing w:after="0" w:line="240" w:lineRule="auto"/>
        <w:jc w:val="both"/>
        <w:rPr>
          <w:rFonts w:cs="Times New Roman"/>
          <w:b/>
        </w:rPr>
      </w:pPr>
    </w:p>
    <w:p w:rsidR="000D0B9A" w:rsidRPr="00B31923" w:rsidRDefault="008E5A3A" w:rsidP="000D0B9A">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0D0B9A" w:rsidRPr="004816B6" w:rsidTr="000D0B9A">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0D0B9A" w:rsidRPr="004816B6" w:rsidTr="000D0B9A">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0D0B9A" w:rsidRPr="004816B6" w:rsidTr="000D0B9A">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0D0B9A" w:rsidRPr="004816B6" w:rsidTr="000D0B9A">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8E5A3A" w:rsidRPr="008E5A3A" w:rsidRDefault="008E5A3A" w:rsidP="008E5A3A">
      <w:pPr>
        <w:autoSpaceDE w:val="0"/>
        <w:autoSpaceDN w:val="0"/>
        <w:adjustRightInd w:val="0"/>
        <w:spacing w:after="0"/>
        <w:jc w:val="both"/>
        <w:rPr>
          <w:rFonts w:cs="Times New Roman"/>
          <w:sz w:val="20"/>
        </w:rPr>
      </w:pP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Development Permission is hereby granted/refused under Section 29(1) (</w:t>
      </w:r>
      <w:proofErr w:type="spellStart"/>
      <w:r w:rsidRPr="008E5A3A">
        <w:rPr>
          <w:rFonts w:cs="Times New Roman"/>
          <w:sz w:val="20"/>
        </w:rPr>
        <w:t>i</w:t>
      </w:r>
      <w:proofErr w:type="spellEnd"/>
      <w:r w:rsidRPr="008E5A3A">
        <w:rPr>
          <w:rFonts w:cs="Times New Roman"/>
          <w:sz w:val="20"/>
        </w:rPr>
        <w:t>)/29(1</w:t>
      </w:r>
      <w:proofErr w:type="gramStart"/>
      <w:r w:rsidRPr="008E5A3A">
        <w:rPr>
          <w:rFonts w:cs="Times New Roman"/>
          <w:sz w:val="20"/>
        </w:rPr>
        <w:t>)(</w:t>
      </w:r>
      <w:proofErr w:type="gramEnd"/>
      <w:r w:rsidRPr="008E5A3A">
        <w:rPr>
          <w:rFonts w:cs="Times New Roman"/>
          <w:sz w:val="20"/>
        </w:rPr>
        <w:t>ii)/29(1)(iii), 34, 49(1)(b) of the Gujarat Town Planning and Urban Development Act, 1976.</w:t>
      </w:r>
    </w:p>
    <w:p w:rsidR="008E5A3A" w:rsidRPr="008E5A3A" w:rsidRDefault="008E5A3A" w:rsidP="008E5A3A">
      <w:pPr>
        <w:autoSpaceDE w:val="0"/>
        <w:autoSpaceDN w:val="0"/>
        <w:adjustRightInd w:val="0"/>
        <w:spacing w:after="0"/>
        <w:jc w:val="both"/>
        <w:rPr>
          <w:rFonts w:cs="Times New Roman"/>
          <w:sz w:val="20"/>
        </w:rPr>
      </w:pP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To</w:t>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t>(name of the person)</w:t>
      </w: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For</w:t>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r>
      <w:r w:rsidRPr="008E5A3A">
        <w:rPr>
          <w:rFonts w:cs="Times New Roman"/>
          <w:sz w:val="20"/>
        </w:rPr>
        <w:tab/>
        <w:t>(Description of work)</w:t>
      </w:r>
    </w:p>
    <w:p w:rsidR="00D54276" w:rsidRPr="00B31923" w:rsidRDefault="00D54276" w:rsidP="00D54276">
      <w:pPr>
        <w:spacing w:after="0" w:line="240" w:lineRule="auto"/>
        <w:rPr>
          <w:sz w:val="20"/>
        </w:rPr>
      </w:pPr>
    </w:p>
    <w:p w:rsidR="008E5A3A" w:rsidRPr="008E5A3A" w:rsidRDefault="008E5A3A" w:rsidP="008E5A3A">
      <w:pPr>
        <w:autoSpaceDE w:val="0"/>
        <w:autoSpaceDN w:val="0"/>
        <w:adjustRightInd w:val="0"/>
        <w:spacing w:after="0"/>
        <w:jc w:val="both"/>
        <w:rPr>
          <w:rFonts w:cs="Times New Roman"/>
          <w:sz w:val="20"/>
        </w:rPr>
      </w:pPr>
      <w:proofErr w:type="gramStart"/>
      <w:r w:rsidRPr="008E5A3A">
        <w:rPr>
          <w:rFonts w:cs="Times New Roman"/>
          <w:sz w:val="20"/>
        </w:rPr>
        <w:t>on</w:t>
      </w:r>
      <w:proofErr w:type="gramEnd"/>
      <w:r w:rsidRPr="008E5A3A">
        <w:rPr>
          <w:rFonts w:cs="Times New Roman"/>
          <w:sz w:val="20"/>
        </w:rPr>
        <w:t xml:space="preserve"> the following conditions/grounds</w:t>
      </w:r>
    </w:p>
    <w:p w:rsidR="008E5A3A" w:rsidRPr="008E5A3A" w:rsidRDefault="008E5A3A" w:rsidP="008E5A3A">
      <w:pPr>
        <w:autoSpaceDE w:val="0"/>
        <w:autoSpaceDN w:val="0"/>
        <w:adjustRightInd w:val="0"/>
        <w:spacing w:after="0"/>
        <w:jc w:val="both"/>
        <w:rPr>
          <w:rFonts w:cs="Times New Roman"/>
          <w:sz w:val="20"/>
        </w:rPr>
      </w:pP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Conditions:</w:t>
      </w: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w:t>
      </w:r>
      <w:proofErr w:type="gramStart"/>
      <w:r w:rsidRPr="008E5A3A">
        <w:rPr>
          <w:rFonts w:cs="Times New Roman"/>
          <w:sz w:val="20"/>
        </w:rPr>
        <w:t>in</w:t>
      </w:r>
      <w:proofErr w:type="gramEnd"/>
      <w:r w:rsidRPr="008E5A3A">
        <w:rPr>
          <w:rFonts w:cs="Times New Roman"/>
          <w:sz w:val="20"/>
        </w:rPr>
        <w:t xml:space="preserve"> case of grant)</w:t>
      </w:r>
    </w:p>
    <w:p w:rsidR="008E5A3A" w:rsidRPr="008E5A3A" w:rsidRDefault="008E5A3A" w:rsidP="008E5A3A">
      <w:pPr>
        <w:autoSpaceDE w:val="0"/>
        <w:autoSpaceDN w:val="0"/>
        <w:adjustRightInd w:val="0"/>
        <w:spacing w:after="0"/>
        <w:jc w:val="both"/>
        <w:rPr>
          <w:rFonts w:cs="Times New Roman"/>
          <w:sz w:val="20"/>
        </w:rPr>
      </w:pPr>
    </w:p>
    <w:p w:rsidR="008E5A3A" w:rsidRPr="008E5A3A" w:rsidRDefault="008E5A3A" w:rsidP="008E5A3A">
      <w:pPr>
        <w:autoSpaceDE w:val="0"/>
        <w:autoSpaceDN w:val="0"/>
        <w:adjustRightInd w:val="0"/>
        <w:spacing w:after="0"/>
        <w:jc w:val="both"/>
        <w:rPr>
          <w:rFonts w:cs="Times New Roman"/>
          <w:sz w:val="20"/>
        </w:rPr>
      </w:pP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Grounds:</w:t>
      </w:r>
    </w:p>
    <w:p w:rsidR="008E5A3A" w:rsidRPr="008E5A3A" w:rsidRDefault="008E5A3A" w:rsidP="008E5A3A">
      <w:pPr>
        <w:autoSpaceDE w:val="0"/>
        <w:autoSpaceDN w:val="0"/>
        <w:adjustRightInd w:val="0"/>
        <w:spacing w:after="0"/>
        <w:jc w:val="both"/>
        <w:rPr>
          <w:rFonts w:cs="Times New Roman"/>
          <w:sz w:val="20"/>
        </w:rPr>
      </w:pPr>
      <w:r w:rsidRPr="008E5A3A">
        <w:rPr>
          <w:rFonts w:cs="Times New Roman"/>
          <w:sz w:val="20"/>
        </w:rPr>
        <w:t>(</w:t>
      </w:r>
      <w:proofErr w:type="gramStart"/>
      <w:r w:rsidRPr="008E5A3A">
        <w:rPr>
          <w:rFonts w:cs="Times New Roman"/>
          <w:sz w:val="20"/>
        </w:rPr>
        <w:t>in</w:t>
      </w:r>
      <w:proofErr w:type="gramEnd"/>
      <w:r w:rsidRPr="008E5A3A">
        <w:rPr>
          <w:rFonts w:cs="Times New Roman"/>
          <w:sz w:val="20"/>
        </w:rPr>
        <w:t xml:space="preserve"> case of refusal)</w:t>
      </w:r>
    </w:p>
    <w:p w:rsidR="00D54276" w:rsidRPr="00B31923" w:rsidRDefault="00D54276" w:rsidP="00D54276">
      <w:pPr>
        <w:spacing w:after="0" w:line="240" w:lineRule="auto"/>
        <w:rPr>
          <w:sz w:val="20"/>
        </w:rPr>
      </w:pPr>
    </w:p>
    <w:p w:rsidR="008E5A3A" w:rsidRPr="008E5A3A" w:rsidRDefault="008E5A3A" w:rsidP="008E5A3A">
      <w:pPr>
        <w:pStyle w:val="ListParagraph"/>
        <w:spacing w:after="0"/>
        <w:ind w:left="0"/>
        <w:rPr>
          <w:sz w:val="20"/>
        </w:rPr>
      </w:pPr>
    </w:p>
    <w:p w:rsidR="00AF5A67" w:rsidRPr="00B31923" w:rsidRDefault="00AF5A67" w:rsidP="00AF5A67">
      <w:pPr>
        <w:spacing w:line="240" w:lineRule="auto"/>
        <w:jc w:val="both"/>
        <w:rPr>
          <w:sz w:val="20"/>
        </w:rPr>
      </w:pPr>
    </w:p>
    <w:p w:rsidR="00AF5A67" w:rsidRPr="00B31923" w:rsidRDefault="008E5A3A" w:rsidP="00AF5A67">
      <w:pPr>
        <w:spacing w:after="0"/>
        <w:jc w:val="right"/>
        <w:rPr>
          <w:sz w:val="20"/>
        </w:rPr>
      </w:pPr>
      <w:r w:rsidRPr="008E5A3A">
        <w:rPr>
          <w:sz w:val="20"/>
        </w:rPr>
        <w:t>__________________</w:t>
      </w:r>
    </w:p>
    <w:p w:rsidR="00AF5A67" w:rsidRPr="00B31923" w:rsidRDefault="00AF5A67" w:rsidP="00AF5A67">
      <w:pPr>
        <w:spacing w:after="0"/>
        <w:jc w:val="right"/>
        <w:rPr>
          <w:sz w:val="20"/>
        </w:rPr>
      </w:pPr>
    </w:p>
    <w:p w:rsidR="00AF5A67" w:rsidRPr="00B31923" w:rsidRDefault="008E5A3A" w:rsidP="00AF5A67">
      <w:pPr>
        <w:spacing w:after="0"/>
        <w:jc w:val="right"/>
        <w:rPr>
          <w:sz w:val="20"/>
        </w:rPr>
      </w:pPr>
      <w:proofErr w:type="gramStart"/>
      <w:r w:rsidRPr="008E5A3A">
        <w:rPr>
          <w:sz w:val="20"/>
        </w:rPr>
        <w:t>Competent Authority.</w:t>
      </w:r>
      <w:proofErr w:type="gramEnd"/>
    </w:p>
    <w:p w:rsidR="00AF5A67" w:rsidRPr="00B31923" w:rsidRDefault="00AF5A67" w:rsidP="00AF5A67">
      <w:pPr>
        <w:spacing w:after="0" w:line="240" w:lineRule="auto"/>
        <w:rPr>
          <w:sz w:val="20"/>
        </w:rPr>
      </w:pPr>
    </w:p>
    <w:p w:rsidR="00AF5A67" w:rsidRPr="00B31923" w:rsidRDefault="00AF5A67" w:rsidP="00AF5A67">
      <w:pPr>
        <w:spacing w:line="240" w:lineRule="auto"/>
        <w:jc w:val="both"/>
        <w:rPr>
          <w:sz w:val="20"/>
        </w:rPr>
      </w:pPr>
    </w:p>
    <w:p w:rsidR="00AF5A67" w:rsidRPr="00B31923" w:rsidRDefault="008E5A3A" w:rsidP="00AF5A67">
      <w:pPr>
        <w:spacing w:line="240" w:lineRule="auto"/>
        <w:jc w:val="both"/>
        <w:rPr>
          <w:sz w:val="20"/>
        </w:rPr>
      </w:pPr>
      <w:r w:rsidRPr="008E5A3A">
        <w:rPr>
          <w:sz w:val="20"/>
        </w:rPr>
        <w:t>No. …………………………………………</w:t>
      </w:r>
    </w:p>
    <w:p w:rsidR="00AF5A67" w:rsidRPr="00B31923" w:rsidRDefault="008E5A3A" w:rsidP="00AF5A67">
      <w:pPr>
        <w:spacing w:line="240" w:lineRule="auto"/>
        <w:jc w:val="both"/>
        <w:rPr>
          <w:sz w:val="20"/>
        </w:rPr>
      </w:pPr>
      <w:r w:rsidRPr="008E5A3A">
        <w:rPr>
          <w:sz w:val="20"/>
        </w:rPr>
        <w:t>Stamp……………………………………..</w:t>
      </w:r>
    </w:p>
    <w:p w:rsidR="00AF5A67" w:rsidRPr="00B31923" w:rsidRDefault="00AF5A67" w:rsidP="00AF5A67">
      <w:pPr>
        <w:spacing w:line="240" w:lineRule="auto"/>
        <w:jc w:val="both"/>
        <w:rPr>
          <w:sz w:val="20"/>
        </w:rPr>
      </w:pPr>
    </w:p>
    <w:p w:rsidR="008E5A3A" w:rsidRPr="008E5A3A" w:rsidRDefault="008E5A3A" w:rsidP="008E5A3A">
      <w:pPr>
        <w:spacing w:line="240" w:lineRule="auto"/>
        <w:jc w:val="both"/>
        <w:rPr>
          <w:rFonts w:cs="Times New Roman"/>
          <w:sz w:val="20"/>
        </w:rPr>
      </w:pPr>
      <w:proofErr w:type="gramStart"/>
      <w:r w:rsidRPr="008E5A3A">
        <w:rPr>
          <w:sz w:val="20"/>
        </w:rPr>
        <w:t>Date :</w:t>
      </w:r>
      <w:proofErr w:type="gramEnd"/>
      <w:r w:rsidRPr="008E5A3A">
        <w:rPr>
          <w:sz w:val="20"/>
        </w:rPr>
        <w:t xml:space="preserve"> ……………………………………….</w:t>
      </w:r>
    </w:p>
    <w:p w:rsidR="008E5A3A" w:rsidRDefault="008E5A3A" w:rsidP="008E5A3A">
      <w:pPr>
        <w:spacing w:line="240" w:lineRule="auto"/>
        <w:jc w:val="both"/>
        <w:rPr>
          <w:b/>
          <w:sz w:val="28"/>
        </w:rPr>
      </w:pPr>
    </w:p>
    <w:p w:rsidR="008E5A3A" w:rsidRDefault="008E5A3A" w:rsidP="008E5A3A">
      <w:pPr>
        <w:spacing w:line="240" w:lineRule="auto"/>
        <w:jc w:val="both"/>
        <w:rPr>
          <w:b/>
          <w:sz w:val="28"/>
        </w:rPr>
      </w:pPr>
    </w:p>
    <w:p w:rsidR="00B31923" w:rsidRDefault="00B31923">
      <w:pPr>
        <w:rPr>
          <w:b/>
          <w:sz w:val="24"/>
        </w:rPr>
      </w:pPr>
      <w:r>
        <w:rPr>
          <w:b/>
          <w:sz w:val="24"/>
        </w:rPr>
        <w:br w:type="page"/>
      </w:r>
    </w:p>
    <w:p w:rsidR="002C7AD9" w:rsidRDefault="00CB0C74" w:rsidP="002C7AD9">
      <w:pPr>
        <w:pBdr>
          <w:bottom w:val="single" w:sz="4" w:space="1" w:color="auto"/>
        </w:pBdr>
        <w:spacing w:after="0"/>
        <w:jc w:val="right"/>
        <w:rPr>
          <w:b/>
          <w:sz w:val="28"/>
        </w:rPr>
      </w:pPr>
      <w:r>
        <w:rPr>
          <w:b/>
          <w:sz w:val="24"/>
        </w:rPr>
        <w:lastRenderedPageBreak/>
        <w:t xml:space="preserve">FORM: </w:t>
      </w:r>
      <w:r w:rsidR="008E5A3A" w:rsidRPr="008E5A3A">
        <w:rPr>
          <w:b/>
          <w:sz w:val="24"/>
        </w:rPr>
        <w:t>CC</w:t>
      </w:r>
      <w:r>
        <w:rPr>
          <w:b/>
          <w:sz w:val="24"/>
        </w:rPr>
        <w:t xml:space="preserve"> – </w:t>
      </w:r>
      <w:r w:rsidR="008E5A3A" w:rsidRPr="008E5A3A">
        <w:rPr>
          <w:b/>
          <w:sz w:val="24"/>
        </w:rPr>
        <w:t>B</w:t>
      </w:r>
      <w:r>
        <w:rPr>
          <w:b/>
          <w:sz w:val="24"/>
        </w:rPr>
        <w:t xml:space="preserve"> – 01</w:t>
      </w:r>
    </w:p>
    <w:p w:rsidR="00CB0C74" w:rsidRDefault="00832802">
      <w:pPr>
        <w:pStyle w:val="Header"/>
        <w:shd w:val="clear" w:color="auto" w:fill="D9D9D9" w:themeFill="background1" w:themeFillShade="D9"/>
        <w:jc w:val="center"/>
        <w:rPr>
          <w:b/>
          <w:sz w:val="28"/>
        </w:rPr>
      </w:pPr>
      <w:r>
        <w:rPr>
          <w:b/>
          <w:sz w:val="28"/>
        </w:rPr>
        <w:t>C</w:t>
      </w:r>
      <w:r w:rsidRPr="00D54276">
        <w:rPr>
          <w:b/>
          <w:sz w:val="28"/>
        </w:rPr>
        <w:t xml:space="preserve">ommencement </w:t>
      </w:r>
      <w:r>
        <w:rPr>
          <w:b/>
          <w:sz w:val="28"/>
        </w:rPr>
        <w:t>C</w:t>
      </w:r>
      <w:r w:rsidRPr="00D54276">
        <w:rPr>
          <w:b/>
          <w:sz w:val="28"/>
        </w:rPr>
        <w:t>ertificate for Sub-Structure level</w:t>
      </w:r>
    </w:p>
    <w:p w:rsidR="008C188D" w:rsidRDefault="008C188D" w:rsidP="008C188D">
      <w:pPr>
        <w:autoSpaceDE w:val="0"/>
        <w:autoSpaceDN w:val="0"/>
        <w:adjustRightInd w:val="0"/>
        <w:spacing w:after="0"/>
        <w:jc w:val="center"/>
        <w:rPr>
          <w:rFonts w:cs="Times New Roman"/>
        </w:rPr>
      </w:pPr>
      <w:r>
        <w:rPr>
          <w:rFonts w:cs="Times New Roman"/>
        </w:rPr>
        <w:t>(</w:t>
      </w:r>
      <w:proofErr w:type="gramStart"/>
      <w:r>
        <w:rPr>
          <w:rFonts w:cs="Times New Roman"/>
        </w:rPr>
        <w:t>to</w:t>
      </w:r>
      <w:proofErr w:type="gramEnd"/>
      <w:r>
        <w:rPr>
          <w:rFonts w:cs="Times New Roman"/>
        </w:rPr>
        <w:t xml:space="preserve"> be filled by Competent Authority)</w:t>
      </w:r>
    </w:p>
    <w:p w:rsidR="00832802" w:rsidRPr="00B31923" w:rsidRDefault="008E5A3A" w:rsidP="00832802">
      <w:pPr>
        <w:rPr>
          <w:sz w:val="20"/>
        </w:rPr>
      </w:pPr>
      <w:r w:rsidRPr="008E5A3A">
        <w:rPr>
          <w:sz w:val="20"/>
        </w:rPr>
        <w:t>To,</w:t>
      </w:r>
    </w:p>
    <w:p w:rsidR="00832802" w:rsidRPr="00B31923" w:rsidRDefault="008E5A3A" w:rsidP="00832802">
      <w:pPr>
        <w:spacing w:line="240" w:lineRule="auto"/>
        <w:rPr>
          <w:sz w:val="20"/>
        </w:rPr>
      </w:pPr>
      <w:r w:rsidRPr="008E5A3A">
        <w:rPr>
          <w:sz w:val="20"/>
        </w:rPr>
        <w:t>…………………………………………………………</w:t>
      </w:r>
    </w:p>
    <w:p w:rsidR="00832802" w:rsidRPr="00B31923" w:rsidRDefault="008E5A3A" w:rsidP="00832802">
      <w:pPr>
        <w:spacing w:line="240" w:lineRule="auto"/>
        <w:rPr>
          <w:sz w:val="20"/>
        </w:rPr>
      </w:pPr>
      <w:r w:rsidRPr="008E5A3A">
        <w:rPr>
          <w:sz w:val="20"/>
        </w:rPr>
        <w:t>…………………………………………………………</w:t>
      </w:r>
    </w:p>
    <w:p w:rsidR="00832802" w:rsidRPr="00B31923" w:rsidRDefault="008E5A3A" w:rsidP="00832802">
      <w:pPr>
        <w:spacing w:line="240" w:lineRule="auto"/>
        <w:rPr>
          <w:sz w:val="20"/>
        </w:rPr>
      </w:pPr>
      <w:r w:rsidRPr="008E5A3A">
        <w:rPr>
          <w:sz w:val="20"/>
        </w:rPr>
        <w:t>…………………………………………………………</w:t>
      </w:r>
    </w:p>
    <w:p w:rsidR="00832802" w:rsidRPr="00B31923" w:rsidRDefault="00832802" w:rsidP="00832802">
      <w:pPr>
        <w:spacing w:line="240" w:lineRule="auto"/>
        <w:rPr>
          <w:sz w:val="20"/>
        </w:rPr>
      </w:pPr>
    </w:p>
    <w:p w:rsidR="00832802" w:rsidRPr="00B31923" w:rsidRDefault="008E5A3A" w:rsidP="00832802">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832802" w:rsidRPr="00B31923" w:rsidRDefault="00832802" w:rsidP="00832802">
      <w:pPr>
        <w:spacing w:line="240" w:lineRule="auto"/>
        <w:rPr>
          <w:sz w:val="20"/>
        </w:rPr>
      </w:pPr>
    </w:p>
    <w:p w:rsidR="00832802" w:rsidRPr="00B31923" w:rsidRDefault="008E5A3A" w:rsidP="00832802">
      <w:pPr>
        <w:spacing w:line="240" w:lineRule="auto"/>
        <w:rPr>
          <w:sz w:val="20"/>
        </w:rPr>
      </w:pPr>
      <w:r w:rsidRPr="008E5A3A">
        <w:rPr>
          <w:sz w:val="20"/>
        </w:rPr>
        <w:t>Sir,</w:t>
      </w:r>
    </w:p>
    <w:p w:rsidR="00832802" w:rsidRPr="00B31923" w:rsidRDefault="008E5A3A" w:rsidP="00832802">
      <w:pPr>
        <w:spacing w:line="240" w:lineRule="auto"/>
        <w:jc w:val="both"/>
        <w:rPr>
          <w:sz w:val="20"/>
        </w:rPr>
      </w:pPr>
      <w:r w:rsidRPr="008E5A3A">
        <w:rPr>
          <w:sz w:val="20"/>
        </w:rPr>
        <w:t xml:space="preserve">      Please refer to your application </w:t>
      </w:r>
      <w:proofErr w:type="gramStart"/>
      <w:r w:rsidRPr="008E5A3A">
        <w:rPr>
          <w:sz w:val="20"/>
        </w:rPr>
        <w:t>No</w:t>
      </w:r>
      <w:proofErr w:type="gramEnd"/>
      <w:r w:rsidRPr="008E5A3A">
        <w:rPr>
          <w:sz w:val="20"/>
        </w:rPr>
        <w:t xml:space="preserve">. …………………………………………………………….. dated ………………………………..regarding the commencement of construction work up to plinth level in Building Id No……………………………….Sub Enclave Name ………………………Enclave name ………………………… You may/may not proceed with the further work as per sanctioned plans with the following conditions: </w:t>
      </w:r>
    </w:p>
    <w:p w:rsidR="00832802" w:rsidRPr="00B31923" w:rsidRDefault="00832802" w:rsidP="00832802">
      <w:pPr>
        <w:spacing w:line="240" w:lineRule="auto"/>
        <w:jc w:val="both"/>
        <w:rPr>
          <w:sz w:val="20"/>
        </w:rPr>
      </w:pPr>
    </w:p>
    <w:p w:rsidR="00390BE6" w:rsidRPr="00B31923" w:rsidRDefault="00390BE6" w:rsidP="00832802">
      <w:pPr>
        <w:spacing w:after="0"/>
        <w:jc w:val="right"/>
        <w:rPr>
          <w:sz w:val="20"/>
        </w:rPr>
      </w:pPr>
    </w:p>
    <w:p w:rsidR="00390BE6" w:rsidRPr="00B31923" w:rsidRDefault="00390BE6" w:rsidP="00832802">
      <w:pPr>
        <w:spacing w:after="0"/>
        <w:jc w:val="right"/>
        <w:rPr>
          <w:sz w:val="20"/>
        </w:rPr>
      </w:pPr>
    </w:p>
    <w:p w:rsidR="00832802" w:rsidRPr="00B31923" w:rsidRDefault="008E5A3A" w:rsidP="00832802">
      <w:pPr>
        <w:spacing w:after="0"/>
        <w:jc w:val="right"/>
        <w:rPr>
          <w:sz w:val="20"/>
        </w:rPr>
      </w:pPr>
      <w:r w:rsidRPr="008E5A3A">
        <w:rPr>
          <w:sz w:val="20"/>
        </w:rPr>
        <w:t>__________________</w:t>
      </w:r>
    </w:p>
    <w:p w:rsidR="00832802" w:rsidRPr="00B31923" w:rsidRDefault="00832802" w:rsidP="00832802">
      <w:pPr>
        <w:spacing w:after="0"/>
        <w:jc w:val="right"/>
        <w:rPr>
          <w:sz w:val="20"/>
        </w:rPr>
      </w:pPr>
    </w:p>
    <w:p w:rsidR="00832802" w:rsidRPr="00B31923" w:rsidRDefault="008E5A3A" w:rsidP="00832802">
      <w:pPr>
        <w:spacing w:after="0"/>
        <w:jc w:val="right"/>
        <w:rPr>
          <w:sz w:val="20"/>
        </w:rPr>
      </w:pPr>
      <w:proofErr w:type="gramStart"/>
      <w:r w:rsidRPr="008E5A3A">
        <w:rPr>
          <w:sz w:val="20"/>
        </w:rPr>
        <w:t>Competent Authority.</w:t>
      </w:r>
      <w:proofErr w:type="gramEnd"/>
    </w:p>
    <w:p w:rsidR="00832802" w:rsidRPr="00B31923" w:rsidRDefault="00832802" w:rsidP="00832802">
      <w:pPr>
        <w:spacing w:after="0" w:line="240" w:lineRule="auto"/>
        <w:rPr>
          <w:sz w:val="20"/>
        </w:rPr>
      </w:pPr>
    </w:p>
    <w:p w:rsidR="00832802" w:rsidRPr="00B31923" w:rsidRDefault="00832802" w:rsidP="00832802">
      <w:pPr>
        <w:spacing w:line="240" w:lineRule="auto"/>
        <w:jc w:val="both"/>
        <w:rPr>
          <w:sz w:val="20"/>
        </w:rPr>
      </w:pPr>
    </w:p>
    <w:p w:rsidR="00832802" w:rsidRPr="00B31923" w:rsidRDefault="008E5A3A" w:rsidP="00832802">
      <w:pPr>
        <w:spacing w:line="240" w:lineRule="auto"/>
        <w:jc w:val="both"/>
        <w:rPr>
          <w:sz w:val="20"/>
        </w:rPr>
      </w:pPr>
      <w:r w:rsidRPr="008E5A3A">
        <w:rPr>
          <w:sz w:val="20"/>
        </w:rPr>
        <w:t>No. …………………………………………</w:t>
      </w:r>
    </w:p>
    <w:p w:rsidR="00832802" w:rsidRPr="00B31923" w:rsidRDefault="008E5A3A" w:rsidP="00832802">
      <w:pPr>
        <w:spacing w:line="240" w:lineRule="auto"/>
        <w:jc w:val="both"/>
        <w:rPr>
          <w:sz w:val="20"/>
        </w:rPr>
      </w:pPr>
      <w:r w:rsidRPr="008E5A3A">
        <w:rPr>
          <w:sz w:val="20"/>
        </w:rPr>
        <w:t>Stamp……………………………………..</w:t>
      </w:r>
    </w:p>
    <w:p w:rsidR="00832802" w:rsidRPr="00B31923" w:rsidRDefault="00832802" w:rsidP="00832802">
      <w:pPr>
        <w:spacing w:line="240" w:lineRule="auto"/>
        <w:jc w:val="both"/>
        <w:rPr>
          <w:sz w:val="20"/>
        </w:rPr>
      </w:pPr>
    </w:p>
    <w:p w:rsidR="002C7AD9" w:rsidRPr="00B31923" w:rsidRDefault="008E5A3A" w:rsidP="00832802">
      <w:pPr>
        <w:spacing w:line="240" w:lineRule="auto"/>
        <w:jc w:val="both"/>
        <w:rPr>
          <w:sz w:val="20"/>
        </w:rPr>
      </w:pPr>
      <w:proofErr w:type="gramStart"/>
      <w:r w:rsidRPr="008E5A3A">
        <w:rPr>
          <w:sz w:val="20"/>
        </w:rPr>
        <w:t>Date :</w:t>
      </w:r>
      <w:proofErr w:type="gramEnd"/>
      <w:r w:rsidRPr="008E5A3A">
        <w:rPr>
          <w:sz w:val="20"/>
        </w:rPr>
        <w:t xml:space="preserve"> ……………………………………….</w:t>
      </w:r>
    </w:p>
    <w:p w:rsidR="002C7AD9" w:rsidRPr="00B31923" w:rsidRDefault="002C7AD9" w:rsidP="00832802">
      <w:pPr>
        <w:spacing w:line="240" w:lineRule="auto"/>
        <w:jc w:val="both"/>
        <w:rPr>
          <w:sz w:val="20"/>
        </w:rPr>
      </w:pPr>
    </w:p>
    <w:p w:rsidR="00F75882" w:rsidRDefault="00F75882" w:rsidP="00832802">
      <w:pPr>
        <w:spacing w:line="240" w:lineRule="auto"/>
        <w:jc w:val="both"/>
      </w:pPr>
    </w:p>
    <w:p w:rsidR="00F75882" w:rsidRDefault="00F75882" w:rsidP="00832802">
      <w:pPr>
        <w:spacing w:line="240" w:lineRule="auto"/>
        <w:jc w:val="both"/>
      </w:pPr>
    </w:p>
    <w:p w:rsidR="00B31923" w:rsidRDefault="00B31923">
      <w:pPr>
        <w:rPr>
          <w:b/>
          <w:sz w:val="24"/>
        </w:rPr>
      </w:pPr>
      <w:r>
        <w:rPr>
          <w:b/>
          <w:sz w:val="24"/>
        </w:rPr>
        <w:br w:type="page"/>
      </w:r>
    </w:p>
    <w:p w:rsidR="002C7AD9" w:rsidRDefault="008E5A3A" w:rsidP="002C7AD9">
      <w:pPr>
        <w:pBdr>
          <w:bottom w:val="single" w:sz="4" w:space="1" w:color="auto"/>
        </w:pBdr>
        <w:spacing w:after="0"/>
        <w:jc w:val="right"/>
        <w:rPr>
          <w:b/>
          <w:sz w:val="28"/>
        </w:rPr>
      </w:pPr>
      <w:r w:rsidRPr="008E5A3A">
        <w:rPr>
          <w:b/>
          <w:sz w:val="24"/>
        </w:rPr>
        <w:lastRenderedPageBreak/>
        <w:t>FORM: CC – B – 0</w:t>
      </w:r>
      <w:r w:rsidR="00CB0C74">
        <w:rPr>
          <w:b/>
          <w:sz w:val="24"/>
        </w:rPr>
        <w:t>2</w:t>
      </w:r>
    </w:p>
    <w:p w:rsidR="00323AE1" w:rsidRDefault="00832802">
      <w:pPr>
        <w:pStyle w:val="Header"/>
        <w:shd w:val="clear" w:color="auto" w:fill="D9D9D9" w:themeFill="background1" w:themeFillShade="D9"/>
        <w:jc w:val="center"/>
        <w:rPr>
          <w:b/>
          <w:sz w:val="28"/>
        </w:rPr>
      </w:pPr>
      <w:r>
        <w:rPr>
          <w:b/>
          <w:sz w:val="28"/>
        </w:rPr>
        <w:t>C</w:t>
      </w:r>
      <w:r w:rsidRPr="00D54276">
        <w:rPr>
          <w:b/>
          <w:sz w:val="28"/>
        </w:rPr>
        <w:t xml:space="preserve">ommencement </w:t>
      </w:r>
      <w:r>
        <w:rPr>
          <w:b/>
          <w:sz w:val="28"/>
        </w:rPr>
        <w:t>C</w:t>
      </w:r>
      <w:r w:rsidRPr="00D54276">
        <w:rPr>
          <w:b/>
          <w:sz w:val="28"/>
        </w:rPr>
        <w:t>ertificate for Super- Structure level</w:t>
      </w:r>
    </w:p>
    <w:p w:rsidR="008C188D" w:rsidRDefault="008C188D" w:rsidP="008C188D">
      <w:pPr>
        <w:autoSpaceDE w:val="0"/>
        <w:autoSpaceDN w:val="0"/>
        <w:adjustRightInd w:val="0"/>
        <w:spacing w:after="0"/>
        <w:jc w:val="center"/>
        <w:rPr>
          <w:rFonts w:cs="Times New Roman"/>
        </w:rPr>
      </w:pPr>
      <w:r>
        <w:rPr>
          <w:rFonts w:cs="Times New Roman"/>
        </w:rPr>
        <w:t>(</w:t>
      </w:r>
      <w:proofErr w:type="gramStart"/>
      <w:r>
        <w:rPr>
          <w:rFonts w:cs="Times New Roman"/>
        </w:rPr>
        <w:t>to</w:t>
      </w:r>
      <w:proofErr w:type="gramEnd"/>
      <w:r>
        <w:rPr>
          <w:rFonts w:cs="Times New Roman"/>
        </w:rPr>
        <w:t xml:space="preserve"> be filled by Competent Authority)</w:t>
      </w:r>
    </w:p>
    <w:p w:rsidR="008C188D" w:rsidRDefault="008C188D" w:rsidP="00832802"/>
    <w:p w:rsidR="00832802" w:rsidRPr="00B31923" w:rsidRDefault="008E5A3A" w:rsidP="00832802">
      <w:pPr>
        <w:rPr>
          <w:sz w:val="20"/>
        </w:rPr>
      </w:pPr>
      <w:r w:rsidRPr="008E5A3A">
        <w:rPr>
          <w:sz w:val="20"/>
        </w:rPr>
        <w:t xml:space="preserve">To </w:t>
      </w:r>
    </w:p>
    <w:p w:rsidR="00832802" w:rsidRPr="00B31923" w:rsidRDefault="008E5A3A" w:rsidP="00832802">
      <w:pPr>
        <w:spacing w:line="240" w:lineRule="auto"/>
        <w:rPr>
          <w:sz w:val="20"/>
        </w:rPr>
      </w:pPr>
      <w:r w:rsidRPr="008E5A3A">
        <w:rPr>
          <w:sz w:val="20"/>
        </w:rPr>
        <w:t>…………………………………………………………</w:t>
      </w:r>
    </w:p>
    <w:p w:rsidR="00832802" w:rsidRPr="00B31923" w:rsidRDefault="008E5A3A" w:rsidP="00832802">
      <w:pPr>
        <w:spacing w:line="240" w:lineRule="auto"/>
        <w:rPr>
          <w:sz w:val="20"/>
        </w:rPr>
      </w:pPr>
      <w:r w:rsidRPr="008E5A3A">
        <w:rPr>
          <w:sz w:val="20"/>
        </w:rPr>
        <w:t>…………………………………………………………</w:t>
      </w:r>
    </w:p>
    <w:p w:rsidR="00832802" w:rsidRPr="00B31923" w:rsidRDefault="008E5A3A" w:rsidP="00832802">
      <w:pPr>
        <w:spacing w:line="240" w:lineRule="auto"/>
        <w:rPr>
          <w:sz w:val="20"/>
        </w:rPr>
      </w:pPr>
      <w:r w:rsidRPr="008E5A3A">
        <w:rPr>
          <w:sz w:val="20"/>
        </w:rPr>
        <w:t>…………………………………………………………..</w:t>
      </w:r>
    </w:p>
    <w:p w:rsidR="00832802" w:rsidRPr="00B31923" w:rsidRDefault="00832802" w:rsidP="00832802">
      <w:pPr>
        <w:autoSpaceDE w:val="0"/>
        <w:autoSpaceDN w:val="0"/>
        <w:adjustRightInd w:val="0"/>
        <w:spacing w:after="0" w:line="240" w:lineRule="auto"/>
        <w:jc w:val="both"/>
        <w:rPr>
          <w:rFonts w:cs="Times New Roman"/>
          <w:b/>
          <w:sz w:val="20"/>
        </w:rPr>
      </w:pPr>
    </w:p>
    <w:p w:rsidR="00832802" w:rsidRPr="00B31923" w:rsidRDefault="008E5A3A" w:rsidP="00832802">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137"/>
        <w:gridCol w:w="4208"/>
      </w:tblGrid>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137"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4208"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r w:rsidR="00832802" w:rsidRPr="004816B6" w:rsidTr="00C40BB9">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137"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4208"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832802" w:rsidRPr="00B31923" w:rsidRDefault="00832802" w:rsidP="00832802">
      <w:pPr>
        <w:spacing w:line="240" w:lineRule="auto"/>
        <w:rPr>
          <w:sz w:val="20"/>
        </w:rPr>
      </w:pPr>
    </w:p>
    <w:p w:rsidR="00832802" w:rsidRPr="00B31923" w:rsidRDefault="008E5A3A" w:rsidP="00832802">
      <w:pPr>
        <w:spacing w:line="240" w:lineRule="auto"/>
        <w:rPr>
          <w:sz w:val="20"/>
        </w:rPr>
      </w:pPr>
      <w:r w:rsidRPr="008E5A3A">
        <w:rPr>
          <w:sz w:val="20"/>
        </w:rPr>
        <w:t>Sir,</w:t>
      </w:r>
    </w:p>
    <w:p w:rsidR="00832802" w:rsidRPr="00B31923" w:rsidRDefault="008E5A3A" w:rsidP="00832802">
      <w:pPr>
        <w:spacing w:line="240" w:lineRule="auto"/>
        <w:jc w:val="both"/>
        <w:rPr>
          <w:sz w:val="20"/>
        </w:rPr>
      </w:pPr>
      <w:r w:rsidRPr="008E5A3A">
        <w:rPr>
          <w:sz w:val="20"/>
        </w:rPr>
        <w:t xml:space="preserve">      Please refer to your intimation </w:t>
      </w:r>
      <w:proofErr w:type="gramStart"/>
      <w:r w:rsidRPr="008E5A3A">
        <w:rPr>
          <w:sz w:val="20"/>
        </w:rPr>
        <w:t>No</w:t>
      </w:r>
      <w:proofErr w:type="gramEnd"/>
      <w:r w:rsidRPr="008E5A3A">
        <w:rPr>
          <w:sz w:val="20"/>
        </w:rPr>
        <w:t>. …………………………………………………………….. dated ………………………………..regarding the commencement of construction work for Super-Structure in Building No……………………………….Sub Enclave Name ………………………Enclave name ………………………… You may/may not proceed with the further work as per sanctioned plans / as the construction for substructure level does/does not conform to the sanctioned plans.</w:t>
      </w:r>
    </w:p>
    <w:p w:rsidR="00832802" w:rsidRPr="00B31923" w:rsidRDefault="00832802" w:rsidP="00832802">
      <w:pPr>
        <w:spacing w:line="240" w:lineRule="auto"/>
        <w:rPr>
          <w:sz w:val="20"/>
        </w:rPr>
      </w:pPr>
    </w:p>
    <w:p w:rsidR="00832802" w:rsidRPr="00B31923" w:rsidRDefault="00832802" w:rsidP="00832802">
      <w:pPr>
        <w:spacing w:line="240" w:lineRule="auto"/>
        <w:jc w:val="both"/>
        <w:rPr>
          <w:sz w:val="20"/>
        </w:rPr>
      </w:pPr>
    </w:p>
    <w:p w:rsidR="00832802" w:rsidRPr="00B31923" w:rsidRDefault="008E5A3A" w:rsidP="00832802">
      <w:pPr>
        <w:spacing w:after="0"/>
        <w:jc w:val="right"/>
        <w:rPr>
          <w:sz w:val="20"/>
        </w:rPr>
      </w:pPr>
      <w:r w:rsidRPr="008E5A3A">
        <w:rPr>
          <w:sz w:val="20"/>
        </w:rPr>
        <w:t>__________________</w:t>
      </w:r>
    </w:p>
    <w:p w:rsidR="00832802" w:rsidRPr="00B31923" w:rsidRDefault="00832802" w:rsidP="00832802">
      <w:pPr>
        <w:spacing w:after="0"/>
        <w:jc w:val="right"/>
        <w:rPr>
          <w:sz w:val="20"/>
        </w:rPr>
      </w:pPr>
    </w:p>
    <w:p w:rsidR="00832802" w:rsidRPr="00B31923" w:rsidRDefault="008E5A3A" w:rsidP="00832802">
      <w:pPr>
        <w:spacing w:after="0"/>
        <w:jc w:val="right"/>
        <w:rPr>
          <w:sz w:val="20"/>
        </w:rPr>
      </w:pPr>
      <w:proofErr w:type="gramStart"/>
      <w:r w:rsidRPr="008E5A3A">
        <w:rPr>
          <w:sz w:val="20"/>
        </w:rPr>
        <w:t>Competent Authority.</w:t>
      </w:r>
      <w:proofErr w:type="gramEnd"/>
    </w:p>
    <w:p w:rsidR="00832802" w:rsidRPr="00B31923" w:rsidRDefault="00832802" w:rsidP="00832802">
      <w:pPr>
        <w:spacing w:after="0" w:line="240" w:lineRule="auto"/>
        <w:rPr>
          <w:sz w:val="20"/>
        </w:rPr>
      </w:pPr>
    </w:p>
    <w:p w:rsidR="00832802" w:rsidRPr="00B31923" w:rsidRDefault="00832802" w:rsidP="00832802">
      <w:pPr>
        <w:spacing w:line="240" w:lineRule="auto"/>
        <w:jc w:val="both"/>
        <w:rPr>
          <w:sz w:val="20"/>
        </w:rPr>
      </w:pPr>
    </w:p>
    <w:p w:rsidR="00832802" w:rsidRPr="00B31923" w:rsidRDefault="008E5A3A" w:rsidP="00832802">
      <w:pPr>
        <w:spacing w:line="240" w:lineRule="auto"/>
        <w:jc w:val="both"/>
        <w:rPr>
          <w:sz w:val="20"/>
        </w:rPr>
      </w:pPr>
      <w:r w:rsidRPr="008E5A3A">
        <w:rPr>
          <w:sz w:val="20"/>
        </w:rPr>
        <w:t>No. …………………………………………</w:t>
      </w:r>
    </w:p>
    <w:p w:rsidR="00832802" w:rsidRPr="00B31923" w:rsidRDefault="008E5A3A" w:rsidP="00832802">
      <w:pPr>
        <w:spacing w:line="240" w:lineRule="auto"/>
        <w:jc w:val="both"/>
        <w:rPr>
          <w:sz w:val="20"/>
        </w:rPr>
      </w:pPr>
      <w:r w:rsidRPr="008E5A3A">
        <w:rPr>
          <w:sz w:val="20"/>
        </w:rPr>
        <w:t>Stamp……………………………………..</w:t>
      </w:r>
    </w:p>
    <w:p w:rsidR="00832802" w:rsidRPr="00B31923" w:rsidRDefault="00832802" w:rsidP="00832802">
      <w:pPr>
        <w:spacing w:line="240" w:lineRule="auto"/>
        <w:jc w:val="both"/>
        <w:rPr>
          <w:sz w:val="20"/>
        </w:rPr>
      </w:pPr>
    </w:p>
    <w:p w:rsidR="00832802" w:rsidRPr="00B31923" w:rsidRDefault="008E5A3A" w:rsidP="00832802">
      <w:pPr>
        <w:spacing w:line="240" w:lineRule="auto"/>
        <w:jc w:val="both"/>
        <w:rPr>
          <w:sz w:val="20"/>
        </w:rPr>
      </w:pPr>
      <w:proofErr w:type="gramStart"/>
      <w:r w:rsidRPr="008E5A3A">
        <w:rPr>
          <w:sz w:val="20"/>
        </w:rPr>
        <w:t>Date :</w:t>
      </w:r>
      <w:proofErr w:type="gramEnd"/>
      <w:r w:rsidRPr="008E5A3A">
        <w:rPr>
          <w:sz w:val="20"/>
        </w:rPr>
        <w:t xml:space="preserve"> …………………………………….</w:t>
      </w:r>
    </w:p>
    <w:p w:rsidR="00832802" w:rsidRDefault="00832802" w:rsidP="00832802">
      <w:pPr>
        <w:spacing w:line="240" w:lineRule="auto"/>
        <w:jc w:val="both"/>
      </w:pPr>
    </w:p>
    <w:p w:rsidR="00F75882" w:rsidRPr="00AF5A67" w:rsidRDefault="00F75882" w:rsidP="00832802">
      <w:pPr>
        <w:spacing w:line="240" w:lineRule="auto"/>
        <w:jc w:val="both"/>
      </w:pPr>
    </w:p>
    <w:p w:rsidR="00B31923" w:rsidRDefault="00B31923">
      <w:r>
        <w:br w:type="page"/>
      </w:r>
    </w:p>
    <w:p w:rsidR="002C7AD9" w:rsidRDefault="008E5A3A" w:rsidP="002C7AD9">
      <w:pPr>
        <w:pBdr>
          <w:bottom w:val="single" w:sz="4" w:space="1" w:color="auto"/>
        </w:pBdr>
        <w:spacing w:after="0"/>
        <w:jc w:val="right"/>
        <w:rPr>
          <w:b/>
          <w:sz w:val="28"/>
        </w:rPr>
      </w:pPr>
      <w:r w:rsidRPr="008E5A3A">
        <w:rPr>
          <w:b/>
          <w:sz w:val="24"/>
        </w:rPr>
        <w:lastRenderedPageBreak/>
        <w:t>FORM: OC – B – 0</w:t>
      </w:r>
      <w:r w:rsidR="00CB0C74">
        <w:rPr>
          <w:b/>
          <w:sz w:val="24"/>
        </w:rPr>
        <w:t>1</w:t>
      </w:r>
    </w:p>
    <w:p w:rsidR="00D54276" w:rsidRPr="00280877" w:rsidRDefault="00D54276" w:rsidP="00D54276">
      <w:pPr>
        <w:pStyle w:val="Header"/>
        <w:shd w:val="clear" w:color="auto" w:fill="D9D9D9" w:themeFill="background1" w:themeFillShade="D9"/>
        <w:jc w:val="center"/>
        <w:rPr>
          <w:b/>
          <w:sz w:val="28"/>
        </w:rPr>
      </w:pPr>
      <w:r w:rsidRPr="00280877">
        <w:rPr>
          <w:b/>
          <w:sz w:val="28"/>
        </w:rPr>
        <w:t>Occupancy Certificate</w:t>
      </w:r>
    </w:p>
    <w:p w:rsidR="008C188D" w:rsidRDefault="008C188D" w:rsidP="008C188D">
      <w:pPr>
        <w:autoSpaceDE w:val="0"/>
        <w:autoSpaceDN w:val="0"/>
        <w:adjustRightInd w:val="0"/>
        <w:spacing w:after="0"/>
        <w:jc w:val="center"/>
        <w:rPr>
          <w:rFonts w:cs="Times New Roman"/>
        </w:rPr>
      </w:pPr>
      <w:r>
        <w:rPr>
          <w:rFonts w:cs="Times New Roman"/>
        </w:rPr>
        <w:t>(</w:t>
      </w:r>
      <w:proofErr w:type="gramStart"/>
      <w:r>
        <w:rPr>
          <w:rFonts w:cs="Times New Roman"/>
        </w:rPr>
        <w:t>to</w:t>
      </w:r>
      <w:proofErr w:type="gramEnd"/>
      <w:r>
        <w:rPr>
          <w:rFonts w:cs="Times New Roman"/>
        </w:rPr>
        <w:t xml:space="preserve"> be filled by Competent Authority)</w:t>
      </w:r>
    </w:p>
    <w:p w:rsidR="00D54276" w:rsidRDefault="00D54276" w:rsidP="00D54276">
      <w:pPr>
        <w:spacing w:after="0" w:line="240" w:lineRule="auto"/>
      </w:pPr>
    </w:p>
    <w:p w:rsidR="00390BE6" w:rsidRPr="00B31923" w:rsidRDefault="008E5A3A" w:rsidP="00390BE6">
      <w:pPr>
        <w:rPr>
          <w:sz w:val="20"/>
        </w:rPr>
      </w:pPr>
      <w:r w:rsidRPr="008E5A3A">
        <w:rPr>
          <w:sz w:val="20"/>
        </w:rPr>
        <w:t xml:space="preserve">To </w:t>
      </w:r>
    </w:p>
    <w:p w:rsidR="00390BE6" w:rsidRPr="00B31923" w:rsidRDefault="008E5A3A" w:rsidP="00390BE6">
      <w:pPr>
        <w:spacing w:line="240" w:lineRule="auto"/>
        <w:rPr>
          <w:sz w:val="20"/>
        </w:rPr>
      </w:pPr>
      <w:r w:rsidRPr="008E5A3A">
        <w:rPr>
          <w:sz w:val="20"/>
        </w:rPr>
        <w:t>…………………………………………………………</w:t>
      </w:r>
    </w:p>
    <w:p w:rsidR="00390BE6" w:rsidRPr="00B31923" w:rsidRDefault="008E5A3A" w:rsidP="00390BE6">
      <w:pPr>
        <w:spacing w:line="240" w:lineRule="auto"/>
        <w:rPr>
          <w:sz w:val="20"/>
        </w:rPr>
      </w:pPr>
      <w:r w:rsidRPr="008E5A3A">
        <w:rPr>
          <w:sz w:val="20"/>
        </w:rPr>
        <w:t>…………………………………………………………</w:t>
      </w:r>
    </w:p>
    <w:p w:rsidR="00390BE6" w:rsidRPr="00B31923" w:rsidRDefault="008E5A3A" w:rsidP="00390BE6">
      <w:pPr>
        <w:spacing w:line="240" w:lineRule="auto"/>
        <w:rPr>
          <w:sz w:val="20"/>
        </w:rPr>
      </w:pPr>
      <w:r w:rsidRPr="008E5A3A">
        <w:rPr>
          <w:sz w:val="20"/>
        </w:rPr>
        <w:t>…………………………………………………………..</w:t>
      </w:r>
    </w:p>
    <w:p w:rsidR="00390BE6" w:rsidRPr="00B31923" w:rsidRDefault="00390BE6" w:rsidP="000D0B9A">
      <w:pPr>
        <w:autoSpaceDE w:val="0"/>
        <w:autoSpaceDN w:val="0"/>
        <w:adjustRightInd w:val="0"/>
        <w:spacing w:after="0" w:line="240" w:lineRule="auto"/>
        <w:jc w:val="both"/>
        <w:rPr>
          <w:rFonts w:cs="Times New Roman"/>
          <w:b/>
          <w:sz w:val="20"/>
        </w:rPr>
      </w:pPr>
    </w:p>
    <w:p w:rsidR="000D0B9A" w:rsidRPr="00B31923" w:rsidRDefault="008E5A3A" w:rsidP="000D0B9A">
      <w:pPr>
        <w:autoSpaceDE w:val="0"/>
        <w:autoSpaceDN w:val="0"/>
        <w:adjustRightInd w:val="0"/>
        <w:spacing w:after="0" w:line="240" w:lineRule="auto"/>
        <w:jc w:val="both"/>
        <w:rPr>
          <w:rFonts w:cs="TimesNewRoman"/>
          <w:sz w:val="20"/>
        </w:rPr>
      </w:pPr>
      <w:proofErr w:type="gramStart"/>
      <w:r w:rsidRPr="008E5A3A">
        <w:rPr>
          <w:rFonts w:cs="Times New Roman"/>
          <w:b/>
          <w:sz w:val="20"/>
        </w:rPr>
        <w:t>Ref :</w:t>
      </w:r>
      <w:proofErr w:type="gramEnd"/>
      <w:r w:rsidRPr="008E5A3A">
        <w:rPr>
          <w:rFonts w:cs="Times New Roman"/>
          <w:sz w:val="20"/>
        </w:rPr>
        <w:t xml:space="preserve"> </w:t>
      </w:r>
    </w:p>
    <w:tbl>
      <w:tblPr>
        <w:tblStyle w:val="TableGrid"/>
        <w:tblW w:w="0" w:type="auto"/>
        <w:jc w:val="center"/>
        <w:tblLook w:val="04A0"/>
      </w:tblPr>
      <w:tblGrid>
        <w:gridCol w:w="962"/>
        <w:gridCol w:w="2422"/>
        <w:gridCol w:w="3923"/>
      </w:tblGrid>
      <w:tr w:rsidR="000D0B9A" w:rsidRPr="004816B6" w:rsidTr="00390BE6">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Sr. No.</w:t>
            </w:r>
          </w:p>
        </w:tc>
        <w:tc>
          <w:tcPr>
            <w:tcW w:w="2422" w:type="dxa"/>
          </w:tcPr>
          <w:p w:rsidR="008E5A3A" w:rsidRPr="008E5A3A" w:rsidRDefault="008E5A3A" w:rsidP="008E5A3A">
            <w:pPr>
              <w:autoSpaceDE w:val="0"/>
              <w:autoSpaceDN w:val="0"/>
              <w:adjustRightInd w:val="0"/>
              <w:spacing w:line="276" w:lineRule="auto"/>
              <w:jc w:val="center"/>
              <w:rPr>
                <w:rFonts w:cs="Times New Roman"/>
                <w:b/>
                <w:sz w:val="20"/>
              </w:rPr>
            </w:pPr>
          </w:p>
        </w:tc>
        <w:tc>
          <w:tcPr>
            <w:tcW w:w="3923" w:type="dxa"/>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Details</w:t>
            </w:r>
          </w:p>
        </w:tc>
      </w:tr>
      <w:tr w:rsidR="000D0B9A" w:rsidRPr="004816B6" w:rsidTr="00390BE6">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w:t>
            </w:r>
          </w:p>
        </w:tc>
        <w:tc>
          <w:tcPr>
            <w:tcW w:w="242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Building ID</w:t>
            </w:r>
          </w:p>
        </w:tc>
        <w:tc>
          <w:tcPr>
            <w:tcW w:w="3923" w:type="dxa"/>
          </w:tcPr>
          <w:p w:rsidR="008E5A3A" w:rsidRPr="008E5A3A" w:rsidRDefault="008E5A3A" w:rsidP="008E5A3A">
            <w:pPr>
              <w:autoSpaceDE w:val="0"/>
              <w:autoSpaceDN w:val="0"/>
              <w:adjustRightInd w:val="0"/>
              <w:spacing w:line="276" w:lineRule="auto"/>
              <w:jc w:val="center"/>
              <w:rPr>
                <w:rFonts w:cs="Times New Roman"/>
                <w:sz w:val="20"/>
              </w:rPr>
            </w:pPr>
          </w:p>
        </w:tc>
      </w:tr>
      <w:tr w:rsidR="000D0B9A" w:rsidRPr="004816B6" w:rsidTr="00390BE6">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2.</w:t>
            </w:r>
          </w:p>
        </w:tc>
        <w:tc>
          <w:tcPr>
            <w:tcW w:w="242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Sub Enclave Name</w:t>
            </w:r>
          </w:p>
        </w:tc>
        <w:tc>
          <w:tcPr>
            <w:tcW w:w="3923" w:type="dxa"/>
          </w:tcPr>
          <w:p w:rsidR="008E5A3A" w:rsidRPr="008E5A3A" w:rsidRDefault="008E5A3A" w:rsidP="008E5A3A">
            <w:pPr>
              <w:autoSpaceDE w:val="0"/>
              <w:autoSpaceDN w:val="0"/>
              <w:adjustRightInd w:val="0"/>
              <w:spacing w:line="276" w:lineRule="auto"/>
              <w:jc w:val="center"/>
              <w:rPr>
                <w:rFonts w:cs="Times New Roman"/>
                <w:sz w:val="20"/>
              </w:rPr>
            </w:pPr>
          </w:p>
        </w:tc>
      </w:tr>
      <w:tr w:rsidR="000D0B9A" w:rsidRPr="004816B6" w:rsidTr="00390BE6">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3.</w:t>
            </w:r>
          </w:p>
        </w:tc>
        <w:tc>
          <w:tcPr>
            <w:tcW w:w="242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Enclave Name</w:t>
            </w:r>
          </w:p>
        </w:tc>
        <w:tc>
          <w:tcPr>
            <w:tcW w:w="3923" w:type="dxa"/>
          </w:tcPr>
          <w:p w:rsidR="008E5A3A" w:rsidRPr="008E5A3A" w:rsidRDefault="008E5A3A" w:rsidP="008E5A3A">
            <w:pPr>
              <w:autoSpaceDE w:val="0"/>
              <w:autoSpaceDN w:val="0"/>
              <w:adjustRightInd w:val="0"/>
              <w:spacing w:line="276" w:lineRule="auto"/>
              <w:jc w:val="center"/>
              <w:rPr>
                <w:rFonts w:cs="Times New Roman"/>
                <w:sz w:val="20"/>
              </w:rPr>
            </w:pPr>
          </w:p>
        </w:tc>
      </w:tr>
      <w:tr w:rsidR="00390BE6" w:rsidRPr="004816B6" w:rsidTr="00390BE6">
        <w:trPr>
          <w:jc w:val="center"/>
        </w:trPr>
        <w:tc>
          <w:tcPr>
            <w:tcW w:w="962" w:type="dxa"/>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4.</w:t>
            </w:r>
          </w:p>
        </w:tc>
        <w:tc>
          <w:tcPr>
            <w:tcW w:w="2422"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Nature of Development</w:t>
            </w:r>
          </w:p>
        </w:tc>
        <w:tc>
          <w:tcPr>
            <w:tcW w:w="3923" w:type="dxa"/>
          </w:tcPr>
          <w:p w:rsidR="008E5A3A" w:rsidRPr="008E5A3A" w:rsidRDefault="008E5A3A" w:rsidP="008E5A3A">
            <w:pPr>
              <w:autoSpaceDE w:val="0"/>
              <w:autoSpaceDN w:val="0"/>
              <w:adjustRightInd w:val="0"/>
              <w:spacing w:line="276" w:lineRule="auto"/>
              <w:jc w:val="center"/>
              <w:rPr>
                <w:rFonts w:cs="Times New Roman"/>
                <w:sz w:val="20"/>
              </w:rPr>
            </w:pPr>
          </w:p>
        </w:tc>
      </w:tr>
    </w:tbl>
    <w:p w:rsidR="000D0B9A" w:rsidRPr="00B31923" w:rsidRDefault="000D0B9A" w:rsidP="00D54276">
      <w:pPr>
        <w:spacing w:after="0" w:line="240" w:lineRule="auto"/>
        <w:rPr>
          <w:sz w:val="20"/>
        </w:rPr>
      </w:pPr>
    </w:p>
    <w:p w:rsidR="008E5A3A" w:rsidRPr="008E5A3A" w:rsidRDefault="008E5A3A" w:rsidP="008E5A3A">
      <w:pPr>
        <w:spacing w:after="0" w:line="240" w:lineRule="auto"/>
        <w:jc w:val="both"/>
        <w:rPr>
          <w:sz w:val="20"/>
        </w:rPr>
      </w:pPr>
      <w:r w:rsidRPr="008E5A3A">
        <w:rPr>
          <w:sz w:val="20"/>
        </w:rPr>
        <w:t>________________( Building ID) completed and constructed as per plan prepared by ________________________ (Architect/Engineer) under the supervision of ___________________________ (Supervising Engineer/Owner/Architect) has been inspected on _______________ and I declare that the development has been carried out in accordance with the Development Permission No.________________ dated ___________ and that the development is fit for the use for which it has been permitted.</w:t>
      </w:r>
    </w:p>
    <w:p w:rsidR="00D54276" w:rsidRPr="00B31923" w:rsidRDefault="00D54276" w:rsidP="00D54276">
      <w:pPr>
        <w:spacing w:after="0" w:line="240" w:lineRule="auto"/>
        <w:rPr>
          <w:sz w:val="20"/>
        </w:rPr>
      </w:pPr>
    </w:p>
    <w:p w:rsidR="00AF5A67" w:rsidRPr="00B31923" w:rsidRDefault="00AF5A67" w:rsidP="00AF5A67">
      <w:pPr>
        <w:spacing w:after="0"/>
        <w:rPr>
          <w:sz w:val="20"/>
        </w:rPr>
      </w:pPr>
    </w:p>
    <w:p w:rsidR="00AF5A67" w:rsidRPr="00B31923" w:rsidRDefault="00AF5A67" w:rsidP="00AF5A67">
      <w:pPr>
        <w:spacing w:line="240" w:lineRule="auto"/>
        <w:jc w:val="both"/>
        <w:rPr>
          <w:sz w:val="20"/>
        </w:rPr>
      </w:pPr>
    </w:p>
    <w:p w:rsidR="00AF5A67" w:rsidRPr="00B31923" w:rsidRDefault="008E5A3A" w:rsidP="00AF5A67">
      <w:pPr>
        <w:spacing w:after="0"/>
        <w:jc w:val="right"/>
        <w:rPr>
          <w:sz w:val="20"/>
        </w:rPr>
      </w:pPr>
      <w:r w:rsidRPr="008E5A3A">
        <w:rPr>
          <w:sz w:val="20"/>
        </w:rPr>
        <w:t>__________________</w:t>
      </w:r>
    </w:p>
    <w:p w:rsidR="00AF5A67" w:rsidRPr="00B31923" w:rsidRDefault="00AF5A67" w:rsidP="00AF5A67">
      <w:pPr>
        <w:spacing w:after="0"/>
        <w:jc w:val="right"/>
        <w:rPr>
          <w:sz w:val="20"/>
        </w:rPr>
      </w:pPr>
    </w:p>
    <w:p w:rsidR="00AF5A67" w:rsidRPr="00B31923" w:rsidRDefault="008E5A3A" w:rsidP="00AF5A67">
      <w:pPr>
        <w:spacing w:after="0"/>
        <w:jc w:val="right"/>
        <w:rPr>
          <w:sz w:val="20"/>
        </w:rPr>
      </w:pPr>
      <w:proofErr w:type="gramStart"/>
      <w:r w:rsidRPr="008E5A3A">
        <w:rPr>
          <w:sz w:val="20"/>
        </w:rPr>
        <w:t>Competent Authority.</w:t>
      </w:r>
      <w:proofErr w:type="gramEnd"/>
    </w:p>
    <w:p w:rsidR="00AF5A67" w:rsidRPr="00B31923" w:rsidRDefault="00AF5A67" w:rsidP="00AF5A67">
      <w:pPr>
        <w:spacing w:after="0" w:line="240" w:lineRule="auto"/>
        <w:rPr>
          <w:sz w:val="20"/>
        </w:rPr>
      </w:pPr>
    </w:p>
    <w:p w:rsidR="00AF5A67" w:rsidRPr="00B31923" w:rsidRDefault="00AF5A67" w:rsidP="00AF5A67">
      <w:pPr>
        <w:spacing w:line="240" w:lineRule="auto"/>
        <w:jc w:val="both"/>
        <w:rPr>
          <w:sz w:val="20"/>
        </w:rPr>
      </w:pPr>
    </w:p>
    <w:p w:rsidR="00AF5A67" w:rsidRPr="00B31923" w:rsidRDefault="008E5A3A" w:rsidP="00AF5A67">
      <w:pPr>
        <w:spacing w:line="240" w:lineRule="auto"/>
        <w:jc w:val="both"/>
        <w:rPr>
          <w:sz w:val="20"/>
        </w:rPr>
      </w:pPr>
      <w:r w:rsidRPr="008E5A3A">
        <w:rPr>
          <w:sz w:val="20"/>
        </w:rPr>
        <w:t>No. …………………………………………</w:t>
      </w:r>
    </w:p>
    <w:p w:rsidR="00AF5A67" w:rsidRPr="00B31923" w:rsidRDefault="008E5A3A" w:rsidP="00AF5A67">
      <w:pPr>
        <w:spacing w:line="240" w:lineRule="auto"/>
        <w:jc w:val="both"/>
        <w:rPr>
          <w:sz w:val="20"/>
        </w:rPr>
      </w:pPr>
      <w:r w:rsidRPr="008E5A3A">
        <w:rPr>
          <w:sz w:val="20"/>
        </w:rPr>
        <w:t>Stamp……………………………………..</w:t>
      </w:r>
    </w:p>
    <w:p w:rsidR="00AF5A67" w:rsidRPr="00B31923" w:rsidRDefault="00AF5A67" w:rsidP="00AF5A67">
      <w:pPr>
        <w:spacing w:line="240" w:lineRule="auto"/>
        <w:jc w:val="both"/>
        <w:rPr>
          <w:sz w:val="20"/>
        </w:rPr>
      </w:pPr>
    </w:p>
    <w:p w:rsidR="00AF5A67" w:rsidRPr="00B31923" w:rsidRDefault="008E5A3A" w:rsidP="00AF5A67">
      <w:pPr>
        <w:spacing w:line="240" w:lineRule="auto"/>
        <w:jc w:val="both"/>
        <w:rPr>
          <w:sz w:val="20"/>
        </w:rPr>
      </w:pPr>
      <w:proofErr w:type="gramStart"/>
      <w:r w:rsidRPr="008E5A3A">
        <w:rPr>
          <w:sz w:val="20"/>
        </w:rPr>
        <w:t>Date :</w:t>
      </w:r>
      <w:proofErr w:type="gramEnd"/>
      <w:r w:rsidRPr="008E5A3A">
        <w:rPr>
          <w:sz w:val="20"/>
        </w:rPr>
        <w:t xml:space="preserve"> ……………………………………….</w:t>
      </w:r>
    </w:p>
    <w:p w:rsidR="00ED4ED7" w:rsidRDefault="00BB7528">
      <w:pPr>
        <w:pBdr>
          <w:bottom w:val="single" w:sz="4" w:space="1" w:color="auto"/>
        </w:pBdr>
        <w:spacing w:after="0"/>
        <w:jc w:val="right"/>
        <w:rPr>
          <w:b/>
          <w:sz w:val="24"/>
        </w:rPr>
      </w:pPr>
      <w:r>
        <w:rPr>
          <w:rFonts w:cs="Times New Roman"/>
        </w:rPr>
        <w:br w:type="page"/>
      </w:r>
      <w:r w:rsidRPr="00470C6C">
        <w:rPr>
          <w:b/>
          <w:sz w:val="24"/>
        </w:rPr>
        <w:lastRenderedPageBreak/>
        <w:t>Annexure: 01</w:t>
      </w:r>
    </w:p>
    <w:p w:rsidR="00BB7528" w:rsidRPr="00763D31" w:rsidRDefault="00BB7528" w:rsidP="00BB7528">
      <w:pPr>
        <w:pStyle w:val="Header"/>
        <w:shd w:val="clear" w:color="auto" w:fill="D9D9D9" w:themeFill="background1" w:themeFillShade="D9"/>
        <w:jc w:val="center"/>
        <w:rPr>
          <w:b/>
          <w:sz w:val="28"/>
        </w:rPr>
      </w:pPr>
      <w:r>
        <w:rPr>
          <w:b/>
          <w:sz w:val="28"/>
        </w:rPr>
        <w:t xml:space="preserve">General Notation for Plan </w:t>
      </w:r>
    </w:p>
    <w:p w:rsidR="008E5A3A" w:rsidRDefault="008E5A3A" w:rsidP="008E5A3A">
      <w:pPr>
        <w:spacing w:after="0"/>
        <w:rPr>
          <w:rFonts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6"/>
        <w:gridCol w:w="2741"/>
        <w:gridCol w:w="2379"/>
      </w:tblGrid>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b/>
                <w:bCs/>
                <w:color w:val="000000"/>
              </w:rPr>
            </w:pPr>
            <w:r w:rsidRPr="005F619D">
              <w:rPr>
                <w:rFonts w:eastAsia="Times New Roman"/>
                <w:b/>
                <w:bCs/>
                <w:color w:val="000000"/>
              </w:rPr>
              <w:t xml:space="preserve">Item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b/>
                <w:bCs/>
                <w:color w:val="000000"/>
              </w:rPr>
            </w:pPr>
            <w:r w:rsidRPr="005F619D">
              <w:rPr>
                <w:rFonts w:eastAsia="Times New Roman"/>
                <w:b/>
                <w:bCs/>
                <w:color w:val="000000"/>
              </w:rPr>
              <w:t>Site Plan</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b/>
                <w:bCs/>
                <w:color w:val="000000"/>
              </w:rPr>
            </w:pPr>
            <w:r w:rsidRPr="005F619D">
              <w:rPr>
                <w:rFonts w:eastAsia="Times New Roman"/>
                <w:b/>
                <w:bCs/>
                <w:color w:val="000000"/>
              </w:rPr>
              <w:t>Bldg. Plan</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Plot line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Thick black</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Thick black</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 Existing Street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Green</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Future Street if any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Green dotted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Permissible lines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Thick black dotted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Open space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 xml:space="preserve">No </w:t>
            </w:r>
            <w:proofErr w:type="spellStart"/>
            <w:r w:rsidRPr="005F619D">
              <w:rPr>
                <w:rFonts w:eastAsia="Times New Roman"/>
                <w:color w:val="000000"/>
              </w:rPr>
              <w:t>colour</w:t>
            </w:r>
            <w:proofErr w:type="spellEnd"/>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 xml:space="preserve">No </w:t>
            </w:r>
            <w:proofErr w:type="spellStart"/>
            <w:r w:rsidRPr="005F619D">
              <w:rPr>
                <w:rFonts w:eastAsia="Times New Roman"/>
                <w:color w:val="000000"/>
              </w:rPr>
              <w:t>colour</w:t>
            </w:r>
            <w:proofErr w:type="spellEnd"/>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Existing work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Blue</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Blue</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Work proposed to be demolished</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Yellow Hatched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Yellow Hatched</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Proposed work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Red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Red</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Work without permission if started on site</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Grey</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Grey</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Drainage and sewerage work</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Red dotted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Red dotted</w:t>
            </w:r>
          </w:p>
        </w:tc>
      </w:tr>
      <w:tr w:rsidR="00BB7528" w:rsidRPr="005F619D" w:rsidTr="003D13E0">
        <w:trPr>
          <w:trHeight w:val="300"/>
          <w:jc w:val="center"/>
        </w:trPr>
        <w:tc>
          <w:tcPr>
            <w:tcW w:w="2676" w:type="pct"/>
            <w:shd w:val="clear" w:color="auto" w:fill="auto"/>
            <w:noWrap/>
            <w:vAlign w:val="bottom"/>
            <w:hideMark/>
          </w:tcPr>
          <w:p w:rsidR="00BB7528" w:rsidRPr="005F619D" w:rsidRDefault="00BB7528" w:rsidP="00E27F3F">
            <w:pPr>
              <w:spacing w:after="0" w:line="240" w:lineRule="auto"/>
              <w:rPr>
                <w:rFonts w:eastAsia="Times New Roman"/>
                <w:color w:val="000000"/>
              </w:rPr>
            </w:pPr>
            <w:r w:rsidRPr="005F619D">
              <w:rPr>
                <w:rFonts w:eastAsia="Times New Roman"/>
                <w:color w:val="000000"/>
              </w:rPr>
              <w:t xml:space="preserve">Water supply work </w:t>
            </w:r>
          </w:p>
        </w:tc>
        <w:tc>
          <w:tcPr>
            <w:tcW w:w="1244"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 xml:space="preserve"> Black dotted</w:t>
            </w:r>
          </w:p>
        </w:tc>
        <w:tc>
          <w:tcPr>
            <w:tcW w:w="1080" w:type="pct"/>
            <w:shd w:val="clear" w:color="auto" w:fill="auto"/>
            <w:noWrap/>
            <w:vAlign w:val="bottom"/>
            <w:hideMark/>
          </w:tcPr>
          <w:p w:rsidR="00BB7528" w:rsidRPr="005F619D" w:rsidRDefault="00BB7528" w:rsidP="00E27F3F">
            <w:pPr>
              <w:spacing w:after="0" w:line="240" w:lineRule="auto"/>
              <w:jc w:val="center"/>
              <w:rPr>
                <w:rFonts w:eastAsia="Times New Roman"/>
                <w:color w:val="000000"/>
              </w:rPr>
            </w:pPr>
            <w:r w:rsidRPr="005F619D">
              <w:rPr>
                <w:rFonts w:eastAsia="Times New Roman"/>
                <w:color w:val="000000"/>
              </w:rPr>
              <w:t xml:space="preserve"> Black dotted</w:t>
            </w:r>
          </w:p>
        </w:tc>
      </w:tr>
    </w:tbl>
    <w:p w:rsidR="00BB7528" w:rsidRDefault="00BB7528">
      <w:pPr>
        <w:rPr>
          <w:b/>
          <w:sz w:val="24"/>
        </w:rPr>
      </w:pPr>
    </w:p>
    <w:p w:rsidR="00BB7528" w:rsidRDefault="00BB7528">
      <w:pPr>
        <w:rPr>
          <w:b/>
          <w:sz w:val="24"/>
        </w:rPr>
      </w:pPr>
      <w:r>
        <w:rPr>
          <w:b/>
          <w:sz w:val="24"/>
        </w:rPr>
        <w:br w:type="page"/>
      </w:r>
    </w:p>
    <w:p w:rsidR="008E5A3A" w:rsidRPr="008E5A3A" w:rsidRDefault="008E5A3A" w:rsidP="008E5A3A">
      <w:pPr>
        <w:pBdr>
          <w:bottom w:val="single" w:sz="4" w:space="1" w:color="auto"/>
        </w:pBdr>
        <w:spacing w:after="0"/>
        <w:jc w:val="right"/>
        <w:rPr>
          <w:b/>
          <w:sz w:val="24"/>
        </w:rPr>
      </w:pPr>
      <w:r w:rsidRPr="008E5A3A">
        <w:rPr>
          <w:b/>
          <w:sz w:val="24"/>
        </w:rPr>
        <w:lastRenderedPageBreak/>
        <w:t>Annexure: 0</w:t>
      </w:r>
      <w:r w:rsidR="00B54B99">
        <w:rPr>
          <w:b/>
          <w:sz w:val="24"/>
        </w:rPr>
        <w:t>2</w:t>
      </w:r>
    </w:p>
    <w:p w:rsidR="007F33F2" w:rsidRPr="00763D31" w:rsidRDefault="007F33F2" w:rsidP="007F33F2">
      <w:pPr>
        <w:pStyle w:val="Header"/>
        <w:shd w:val="clear" w:color="auto" w:fill="D9D9D9" w:themeFill="background1" w:themeFillShade="D9"/>
        <w:jc w:val="center"/>
        <w:rPr>
          <w:b/>
          <w:sz w:val="28"/>
        </w:rPr>
      </w:pPr>
      <w:r>
        <w:rPr>
          <w:b/>
          <w:sz w:val="28"/>
        </w:rPr>
        <w:t>Drawing Requirements</w:t>
      </w:r>
      <w:r w:rsidRPr="00763D31">
        <w:rPr>
          <w:b/>
          <w:sz w:val="28"/>
        </w:rPr>
        <w:t xml:space="preserve"> for </w:t>
      </w:r>
      <w:r>
        <w:rPr>
          <w:b/>
          <w:sz w:val="28"/>
        </w:rPr>
        <w:t>Development</w:t>
      </w:r>
      <w:r w:rsidRPr="00763D31">
        <w:rPr>
          <w:b/>
          <w:sz w:val="28"/>
        </w:rPr>
        <w:t xml:space="preserve"> </w:t>
      </w:r>
      <w:r>
        <w:rPr>
          <w:b/>
          <w:sz w:val="28"/>
        </w:rPr>
        <w:t>Permission</w:t>
      </w:r>
    </w:p>
    <w:p w:rsidR="00CB0C74" w:rsidRDefault="00CB0C74">
      <w:pPr>
        <w:spacing w:after="0"/>
        <w:rPr>
          <w:b/>
          <w:sz w:val="24"/>
          <w:szCs w:val="24"/>
          <w:u w:val="double"/>
        </w:rPr>
      </w:pPr>
    </w:p>
    <w:tbl>
      <w:tblPr>
        <w:tblStyle w:val="TableGrid"/>
        <w:tblW w:w="10620" w:type="dxa"/>
        <w:tblInd w:w="108" w:type="dxa"/>
        <w:tblLayout w:type="fixed"/>
        <w:tblLook w:val="04A0"/>
      </w:tblPr>
      <w:tblGrid>
        <w:gridCol w:w="1890"/>
        <w:gridCol w:w="5400"/>
        <w:gridCol w:w="1170"/>
        <w:gridCol w:w="2160"/>
      </w:tblGrid>
      <w:tr w:rsidR="007F33F2" w:rsidRPr="004816B6" w:rsidTr="008D2DDB">
        <w:tc>
          <w:tcPr>
            <w:tcW w:w="189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Drawing name</w:t>
            </w:r>
          </w:p>
        </w:tc>
        <w:tc>
          <w:tcPr>
            <w:tcW w:w="540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Content</w:t>
            </w:r>
          </w:p>
        </w:tc>
        <w:tc>
          <w:tcPr>
            <w:tcW w:w="117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Scale</w:t>
            </w:r>
          </w:p>
        </w:tc>
        <w:tc>
          <w:tcPr>
            <w:tcW w:w="216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Requirements pertaining to soft formats</w:t>
            </w:r>
          </w:p>
        </w:tc>
      </w:tr>
      <w:tr w:rsidR="007F33F2" w:rsidRPr="004816B6" w:rsidTr="008D2DDB">
        <w:tc>
          <w:tcPr>
            <w:tcW w:w="189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Key plan</w:t>
            </w:r>
          </w:p>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{As per Annexure I(C)}</w:t>
            </w:r>
          </w:p>
        </w:tc>
        <w:tc>
          <w:tcPr>
            <w:tcW w:w="5400" w:type="dxa"/>
          </w:tcPr>
          <w:p w:rsidR="008E5A3A" w:rsidRPr="008E5A3A" w:rsidRDefault="008E5A3A" w:rsidP="008E5A3A">
            <w:pPr>
              <w:autoSpaceDE w:val="0"/>
              <w:autoSpaceDN w:val="0"/>
              <w:adjustRightInd w:val="0"/>
              <w:rPr>
                <w:rFonts w:cs="Times New Roman"/>
                <w:sz w:val="20"/>
              </w:rPr>
            </w:pPr>
            <w:r w:rsidRPr="008E5A3A">
              <w:rPr>
                <w:rFonts w:cs="Times New Roman"/>
                <w:sz w:val="20"/>
              </w:rPr>
              <w:t>GIFT boundary</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Sub-enclave boundary </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Building envelope </w:t>
            </w:r>
          </w:p>
          <w:p w:rsidR="008E5A3A" w:rsidRPr="008E5A3A" w:rsidRDefault="008E5A3A" w:rsidP="008E5A3A">
            <w:pPr>
              <w:autoSpaceDE w:val="0"/>
              <w:autoSpaceDN w:val="0"/>
              <w:adjustRightInd w:val="0"/>
              <w:rPr>
                <w:rFonts w:cs="Times New Roman"/>
                <w:sz w:val="20"/>
              </w:rPr>
            </w:pPr>
            <w:r w:rsidRPr="008E5A3A">
              <w:rPr>
                <w:rFonts w:cs="Times New Roman"/>
                <w:sz w:val="20"/>
              </w:rPr>
              <w:t>X-Y Co-ordinates – building envelope</w:t>
            </w:r>
          </w:p>
          <w:p w:rsidR="008E5A3A" w:rsidRPr="008E5A3A" w:rsidRDefault="008E5A3A" w:rsidP="008E5A3A">
            <w:pPr>
              <w:autoSpaceDE w:val="0"/>
              <w:autoSpaceDN w:val="0"/>
              <w:adjustRightInd w:val="0"/>
              <w:rPr>
                <w:rFonts w:cs="Times New Roman"/>
                <w:sz w:val="20"/>
              </w:rPr>
            </w:pPr>
            <w:r w:rsidRPr="008E5A3A">
              <w:rPr>
                <w:rFonts w:cs="Times New Roman"/>
                <w:sz w:val="20"/>
              </w:rPr>
              <w:t>Surroundings roads</w:t>
            </w:r>
          </w:p>
        </w:tc>
        <w:tc>
          <w:tcPr>
            <w:tcW w:w="117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 5000</w:t>
            </w:r>
          </w:p>
        </w:tc>
        <w:tc>
          <w:tcPr>
            <w:tcW w:w="2160" w:type="dxa"/>
            <w:vMerge w:val="restart"/>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Software:</w:t>
            </w:r>
          </w:p>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Auto CAD 2007 or lower</w:t>
            </w:r>
          </w:p>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Layer standards, drawing numbering  format and title sheets standards :  Refer soft copy provided</w:t>
            </w:r>
          </w:p>
        </w:tc>
      </w:tr>
      <w:tr w:rsidR="007F33F2" w:rsidRPr="004816B6" w:rsidTr="008D2DDB">
        <w:tc>
          <w:tcPr>
            <w:tcW w:w="189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Site plan</w:t>
            </w:r>
          </w:p>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{As per Annexure I(C)}</w:t>
            </w:r>
          </w:p>
        </w:tc>
        <w:tc>
          <w:tcPr>
            <w:tcW w:w="5400" w:type="dxa"/>
          </w:tcPr>
          <w:p w:rsidR="008E5A3A" w:rsidRPr="008E5A3A" w:rsidRDefault="008E5A3A" w:rsidP="008E5A3A">
            <w:pPr>
              <w:autoSpaceDE w:val="0"/>
              <w:autoSpaceDN w:val="0"/>
              <w:adjustRightInd w:val="0"/>
              <w:rPr>
                <w:rFonts w:cs="Times New Roman"/>
                <w:sz w:val="20"/>
              </w:rPr>
            </w:pPr>
            <w:r w:rsidRPr="008E5A3A">
              <w:rPr>
                <w:rFonts w:cs="Times New Roman"/>
                <w:sz w:val="20"/>
              </w:rPr>
              <w:t xml:space="preserve">Sub-enclave boundary Building envelope </w:t>
            </w:r>
          </w:p>
          <w:p w:rsidR="008E5A3A" w:rsidRPr="008E5A3A" w:rsidRDefault="008E5A3A" w:rsidP="008E5A3A">
            <w:pPr>
              <w:autoSpaceDE w:val="0"/>
              <w:autoSpaceDN w:val="0"/>
              <w:adjustRightInd w:val="0"/>
              <w:rPr>
                <w:rFonts w:cs="Times New Roman"/>
                <w:sz w:val="20"/>
              </w:rPr>
            </w:pPr>
            <w:r w:rsidRPr="008E5A3A">
              <w:rPr>
                <w:rFonts w:cs="Times New Roman"/>
                <w:sz w:val="20"/>
              </w:rPr>
              <w:t>X-Y Co-ordinates – building envelope</w:t>
            </w:r>
          </w:p>
          <w:p w:rsidR="008E5A3A" w:rsidRPr="008E5A3A" w:rsidRDefault="008E5A3A" w:rsidP="008E5A3A">
            <w:pPr>
              <w:autoSpaceDE w:val="0"/>
              <w:autoSpaceDN w:val="0"/>
              <w:adjustRightInd w:val="0"/>
              <w:rPr>
                <w:rFonts w:cs="Times New Roman"/>
                <w:sz w:val="20"/>
              </w:rPr>
            </w:pPr>
            <w:r w:rsidRPr="008E5A3A">
              <w:rPr>
                <w:rFonts w:cs="Times New Roman"/>
                <w:sz w:val="20"/>
              </w:rPr>
              <w:t>Surroundings roads with their levels and width</w:t>
            </w:r>
          </w:p>
          <w:p w:rsidR="008E5A3A" w:rsidRPr="008E5A3A" w:rsidRDefault="008E5A3A" w:rsidP="008E5A3A">
            <w:pPr>
              <w:autoSpaceDE w:val="0"/>
              <w:autoSpaceDN w:val="0"/>
              <w:adjustRightInd w:val="0"/>
              <w:rPr>
                <w:rFonts w:cs="Times New Roman"/>
                <w:sz w:val="20"/>
              </w:rPr>
            </w:pPr>
            <w:r w:rsidRPr="008E5A3A">
              <w:rPr>
                <w:rFonts w:cs="Times New Roman"/>
                <w:sz w:val="20"/>
              </w:rPr>
              <w:t>Circulation plan &amp; surrounding roads and Exit, and Entry movement of vehicles</w:t>
            </w:r>
          </w:p>
          <w:p w:rsidR="008E5A3A" w:rsidRPr="008E5A3A" w:rsidRDefault="008E5A3A" w:rsidP="008E5A3A">
            <w:pPr>
              <w:autoSpaceDE w:val="0"/>
              <w:autoSpaceDN w:val="0"/>
              <w:adjustRightInd w:val="0"/>
              <w:rPr>
                <w:rFonts w:cs="Times New Roman"/>
                <w:sz w:val="20"/>
              </w:rPr>
            </w:pPr>
            <w:r w:rsidRPr="008E5A3A">
              <w:rPr>
                <w:rFonts w:cs="Times New Roman"/>
                <w:sz w:val="20"/>
              </w:rPr>
              <w:t>Landscaped area / Tree plantation area</w:t>
            </w:r>
          </w:p>
          <w:p w:rsidR="008E5A3A" w:rsidRPr="008E5A3A" w:rsidRDefault="008E5A3A" w:rsidP="008E5A3A">
            <w:pPr>
              <w:autoSpaceDE w:val="0"/>
              <w:autoSpaceDN w:val="0"/>
              <w:adjustRightInd w:val="0"/>
              <w:rPr>
                <w:rFonts w:cs="Times New Roman"/>
                <w:sz w:val="20"/>
              </w:rPr>
            </w:pPr>
            <w:r w:rsidRPr="008E5A3A">
              <w:rPr>
                <w:rFonts w:cs="Times New Roman"/>
                <w:sz w:val="20"/>
              </w:rPr>
              <w:t>Dimensions and areas of recreational space</w:t>
            </w:r>
          </w:p>
          <w:p w:rsidR="008E5A3A" w:rsidRPr="008E5A3A" w:rsidRDefault="008E5A3A" w:rsidP="008E5A3A">
            <w:pPr>
              <w:autoSpaceDE w:val="0"/>
              <w:autoSpaceDN w:val="0"/>
              <w:adjustRightInd w:val="0"/>
              <w:rPr>
                <w:rFonts w:cs="Times New Roman"/>
                <w:sz w:val="20"/>
              </w:rPr>
            </w:pPr>
            <w:r w:rsidRPr="008E5A3A">
              <w:rPr>
                <w:rFonts w:cs="Times New Roman"/>
                <w:sz w:val="20"/>
              </w:rPr>
              <w:t>Location of Utility connections</w:t>
            </w:r>
          </w:p>
          <w:p w:rsidR="008E5A3A" w:rsidRPr="008E5A3A" w:rsidRDefault="008E5A3A" w:rsidP="008E5A3A">
            <w:pPr>
              <w:autoSpaceDE w:val="0"/>
              <w:autoSpaceDN w:val="0"/>
              <w:adjustRightInd w:val="0"/>
              <w:rPr>
                <w:rFonts w:cs="Times New Roman"/>
                <w:sz w:val="20"/>
              </w:rPr>
            </w:pPr>
            <w:r w:rsidRPr="008E5A3A">
              <w:rPr>
                <w:rFonts w:cs="Times New Roman"/>
                <w:sz w:val="20"/>
              </w:rPr>
              <w:t>All site levels in respect with proposed Buildings</w:t>
            </w:r>
          </w:p>
          <w:p w:rsidR="008E5A3A" w:rsidRPr="008E5A3A" w:rsidRDefault="008E5A3A" w:rsidP="008E5A3A">
            <w:pPr>
              <w:autoSpaceDE w:val="0"/>
              <w:autoSpaceDN w:val="0"/>
              <w:adjustRightInd w:val="0"/>
              <w:rPr>
                <w:rFonts w:cs="Times New Roman"/>
                <w:sz w:val="20"/>
              </w:rPr>
            </w:pPr>
            <w:r w:rsidRPr="008E5A3A">
              <w:rPr>
                <w:rFonts w:cs="Times New Roman"/>
                <w:sz w:val="20"/>
              </w:rPr>
              <w:t>The direction of north point relative to the plan of the buildings</w:t>
            </w:r>
          </w:p>
        </w:tc>
        <w:tc>
          <w:tcPr>
            <w:tcW w:w="117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 500</w:t>
            </w:r>
          </w:p>
        </w:tc>
        <w:tc>
          <w:tcPr>
            <w:tcW w:w="2160" w:type="dxa"/>
            <w:vMerge/>
          </w:tcPr>
          <w:p w:rsidR="008E5A3A" w:rsidRPr="008E5A3A" w:rsidRDefault="008E5A3A" w:rsidP="008E5A3A">
            <w:pPr>
              <w:autoSpaceDE w:val="0"/>
              <w:autoSpaceDN w:val="0"/>
              <w:adjustRightInd w:val="0"/>
              <w:spacing w:line="276" w:lineRule="auto"/>
              <w:jc w:val="center"/>
              <w:rPr>
                <w:rFonts w:cs="Times New Roman"/>
                <w:sz w:val="20"/>
              </w:rPr>
            </w:pPr>
          </w:p>
        </w:tc>
      </w:tr>
      <w:tr w:rsidR="007F33F2" w:rsidRPr="004816B6" w:rsidTr="008D2DDB">
        <w:tc>
          <w:tcPr>
            <w:tcW w:w="189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Building drawings</w:t>
            </w:r>
          </w:p>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{As per Annexure II (C)}</w:t>
            </w:r>
          </w:p>
        </w:tc>
        <w:tc>
          <w:tcPr>
            <w:tcW w:w="5400" w:type="dxa"/>
          </w:tcPr>
          <w:p w:rsidR="008E5A3A" w:rsidRPr="008E5A3A" w:rsidRDefault="008E5A3A" w:rsidP="008E5A3A">
            <w:pPr>
              <w:autoSpaceDE w:val="0"/>
              <w:autoSpaceDN w:val="0"/>
              <w:adjustRightInd w:val="0"/>
              <w:rPr>
                <w:rFonts w:cs="Times New Roman"/>
                <w:sz w:val="20"/>
              </w:rPr>
            </w:pPr>
            <w:r w:rsidRPr="008E5A3A">
              <w:rPr>
                <w:rFonts w:cs="Times New Roman"/>
                <w:sz w:val="20"/>
              </w:rPr>
              <w:t>All floor plans showing covered areas considered in built up area calculations, semi-covered areas, open areas, uses assigned, doors, windows, openings</w:t>
            </w:r>
          </w:p>
          <w:p w:rsidR="008E5A3A" w:rsidRPr="008E5A3A" w:rsidRDefault="008E5A3A" w:rsidP="008E5A3A">
            <w:pPr>
              <w:autoSpaceDE w:val="0"/>
              <w:autoSpaceDN w:val="0"/>
              <w:adjustRightInd w:val="0"/>
              <w:rPr>
                <w:rFonts w:cs="Times New Roman"/>
                <w:sz w:val="20"/>
              </w:rPr>
            </w:pPr>
            <w:r w:rsidRPr="008E5A3A">
              <w:rPr>
                <w:rFonts w:cs="Times New Roman"/>
                <w:sz w:val="20"/>
              </w:rPr>
              <w:t>Terrace plans to show drainage and slope of the roof</w:t>
            </w:r>
          </w:p>
          <w:p w:rsidR="008E5A3A" w:rsidRPr="008E5A3A" w:rsidRDefault="008E5A3A" w:rsidP="008E5A3A">
            <w:pPr>
              <w:autoSpaceDE w:val="0"/>
              <w:autoSpaceDN w:val="0"/>
              <w:adjustRightInd w:val="0"/>
              <w:rPr>
                <w:rFonts w:cs="Times New Roman"/>
                <w:sz w:val="20"/>
              </w:rPr>
            </w:pPr>
            <w:r w:rsidRPr="008E5A3A">
              <w:rPr>
                <w:rFonts w:cs="Times New Roman"/>
                <w:sz w:val="20"/>
              </w:rPr>
              <w:t>Basement plan showing entry and exit movement of vehicles and people</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Access to fire appliances/vehicles with details of vehicular turning circle and clear </w:t>
            </w:r>
            <w:proofErr w:type="spellStart"/>
            <w:r w:rsidRPr="008E5A3A">
              <w:rPr>
                <w:rFonts w:cs="Times New Roman"/>
                <w:sz w:val="20"/>
              </w:rPr>
              <w:t>motorable</w:t>
            </w:r>
            <w:proofErr w:type="spellEnd"/>
            <w:r w:rsidRPr="008E5A3A">
              <w:rPr>
                <w:rFonts w:cs="Times New Roman"/>
                <w:sz w:val="20"/>
              </w:rPr>
              <w:t xml:space="preserve"> access way around the building  </w:t>
            </w:r>
          </w:p>
          <w:p w:rsidR="008E5A3A" w:rsidRPr="008E5A3A" w:rsidRDefault="008E5A3A" w:rsidP="008E5A3A">
            <w:pPr>
              <w:autoSpaceDE w:val="0"/>
              <w:autoSpaceDN w:val="0"/>
              <w:adjustRightInd w:val="0"/>
              <w:rPr>
                <w:rFonts w:cs="Times New Roman"/>
                <w:sz w:val="20"/>
              </w:rPr>
            </w:pPr>
            <w:r w:rsidRPr="008E5A3A">
              <w:rPr>
                <w:rFonts w:cs="Times New Roman"/>
                <w:sz w:val="20"/>
              </w:rPr>
              <w:t>All side elevations of proposed Building</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Minimum four sections to explain all important features of building </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Elevations and sections to indicate floor heights and total height </w:t>
            </w:r>
          </w:p>
          <w:p w:rsidR="008E5A3A" w:rsidRPr="008E5A3A" w:rsidRDefault="008E5A3A" w:rsidP="008E5A3A">
            <w:pPr>
              <w:autoSpaceDE w:val="0"/>
              <w:autoSpaceDN w:val="0"/>
              <w:adjustRightInd w:val="0"/>
              <w:rPr>
                <w:rFonts w:cs="Times New Roman"/>
                <w:sz w:val="20"/>
              </w:rPr>
            </w:pPr>
            <w:r w:rsidRPr="008E5A3A">
              <w:rPr>
                <w:rFonts w:cs="Times New Roman"/>
                <w:sz w:val="20"/>
              </w:rPr>
              <w:t>Vehicular parking plan</w:t>
            </w:r>
          </w:p>
          <w:p w:rsidR="008E5A3A" w:rsidRPr="008E5A3A" w:rsidRDefault="008E5A3A" w:rsidP="008E5A3A">
            <w:pPr>
              <w:autoSpaceDE w:val="0"/>
              <w:autoSpaceDN w:val="0"/>
              <w:adjustRightInd w:val="0"/>
              <w:rPr>
                <w:rFonts w:cs="Times New Roman"/>
                <w:sz w:val="20"/>
              </w:rPr>
            </w:pPr>
            <w:r w:rsidRPr="008E5A3A">
              <w:rPr>
                <w:rFonts w:cs="Times New Roman"/>
                <w:sz w:val="20"/>
              </w:rPr>
              <w:t>Location of Building services</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Location of generator, transformer and switching room </w:t>
            </w:r>
          </w:p>
          <w:p w:rsidR="008E5A3A" w:rsidRPr="008E5A3A" w:rsidRDefault="008E5A3A" w:rsidP="008E5A3A">
            <w:pPr>
              <w:autoSpaceDE w:val="0"/>
              <w:autoSpaceDN w:val="0"/>
              <w:adjustRightInd w:val="0"/>
              <w:rPr>
                <w:rFonts w:cs="Times New Roman"/>
                <w:sz w:val="20"/>
              </w:rPr>
            </w:pPr>
            <w:r w:rsidRPr="008E5A3A">
              <w:rPr>
                <w:rFonts w:cs="Times New Roman"/>
                <w:sz w:val="20"/>
              </w:rPr>
              <w:t xml:space="preserve">Location of centralized control </w:t>
            </w:r>
          </w:p>
          <w:p w:rsidR="008E5A3A" w:rsidRPr="008E5A3A" w:rsidRDefault="008E5A3A" w:rsidP="008E5A3A">
            <w:pPr>
              <w:autoSpaceDE w:val="0"/>
              <w:autoSpaceDN w:val="0"/>
              <w:adjustRightInd w:val="0"/>
              <w:rPr>
                <w:rFonts w:cs="Times New Roman"/>
                <w:sz w:val="20"/>
              </w:rPr>
            </w:pPr>
            <w:r w:rsidRPr="008E5A3A">
              <w:rPr>
                <w:rFonts w:cs="Times New Roman"/>
                <w:sz w:val="20"/>
              </w:rPr>
              <w:t>Refuge area, fire escape, horizontal exits, vertical separation</w:t>
            </w:r>
          </w:p>
        </w:tc>
        <w:tc>
          <w:tcPr>
            <w:tcW w:w="1170" w:type="dxa"/>
            <w:vAlign w:val="center"/>
          </w:tcPr>
          <w:p w:rsidR="008E5A3A" w:rsidRPr="008E5A3A" w:rsidRDefault="008E5A3A" w:rsidP="008E5A3A">
            <w:pPr>
              <w:autoSpaceDE w:val="0"/>
              <w:autoSpaceDN w:val="0"/>
              <w:adjustRightInd w:val="0"/>
              <w:spacing w:line="276" w:lineRule="auto"/>
              <w:jc w:val="center"/>
              <w:rPr>
                <w:rFonts w:cs="Times New Roman"/>
                <w:sz w:val="20"/>
              </w:rPr>
            </w:pPr>
            <w:r w:rsidRPr="008E5A3A">
              <w:rPr>
                <w:rFonts w:cs="Times New Roman"/>
                <w:sz w:val="20"/>
              </w:rPr>
              <w:t>1:100</w:t>
            </w:r>
          </w:p>
        </w:tc>
        <w:tc>
          <w:tcPr>
            <w:tcW w:w="2160" w:type="dxa"/>
            <w:vMerge/>
          </w:tcPr>
          <w:p w:rsidR="008E5A3A" w:rsidRPr="008E5A3A" w:rsidRDefault="008E5A3A" w:rsidP="008E5A3A">
            <w:pPr>
              <w:autoSpaceDE w:val="0"/>
              <w:autoSpaceDN w:val="0"/>
              <w:adjustRightInd w:val="0"/>
              <w:spacing w:line="276" w:lineRule="auto"/>
              <w:jc w:val="center"/>
              <w:rPr>
                <w:rFonts w:cs="Times New Roman"/>
                <w:sz w:val="20"/>
              </w:rPr>
            </w:pPr>
          </w:p>
        </w:tc>
      </w:tr>
    </w:tbl>
    <w:p w:rsidR="007F33F2" w:rsidRDefault="007F33F2" w:rsidP="007F33F2">
      <w:pPr>
        <w:pStyle w:val="Header"/>
        <w:shd w:val="clear" w:color="auto" w:fill="D9D9D9" w:themeFill="background1" w:themeFillShade="D9"/>
        <w:jc w:val="center"/>
        <w:rPr>
          <w:b/>
          <w:sz w:val="28"/>
        </w:rPr>
      </w:pPr>
    </w:p>
    <w:p w:rsidR="00C40BB9" w:rsidRDefault="00C40BB9" w:rsidP="007F33F2">
      <w:pPr>
        <w:rPr>
          <w:b/>
          <w:sz w:val="28"/>
        </w:rPr>
      </w:pPr>
    </w:p>
    <w:p w:rsidR="00B31923" w:rsidRDefault="00B31923">
      <w:pPr>
        <w:rPr>
          <w:b/>
          <w:sz w:val="24"/>
        </w:rPr>
      </w:pPr>
      <w:r>
        <w:rPr>
          <w:b/>
          <w:sz w:val="24"/>
        </w:rPr>
        <w:br w:type="page"/>
      </w:r>
    </w:p>
    <w:p w:rsidR="00CC0B33" w:rsidRPr="00EE0F4C" w:rsidRDefault="008E5A3A" w:rsidP="00CC0B33">
      <w:pPr>
        <w:pBdr>
          <w:bottom w:val="single" w:sz="4" w:space="1" w:color="auto"/>
        </w:pBdr>
        <w:spacing w:after="0"/>
        <w:jc w:val="right"/>
        <w:rPr>
          <w:b/>
          <w:sz w:val="24"/>
        </w:rPr>
      </w:pPr>
      <w:r w:rsidRPr="008E5A3A">
        <w:rPr>
          <w:b/>
          <w:sz w:val="24"/>
        </w:rPr>
        <w:lastRenderedPageBreak/>
        <w:t>Annexure: 0</w:t>
      </w:r>
      <w:r w:rsidR="00B54B99">
        <w:rPr>
          <w:b/>
          <w:sz w:val="24"/>
        </w:rPr>
        <w:t>3</w:t>
      </w:r>
    </w:p>
    <w:p w:rsidR="00CB0C74" w:rsidRDefault="00EF3023">
      <w:pPr>
        <w:pStyle w:val="Header"/>
        <w:shd w:val="clear" w:color="auto" w:fill="D9D9D9" w:themeFill="background1" w:themeFillShade="D9"/>
        <w:jc w:val="center"/>
        <w:rPr>
          <w:b/>
          <w:sz w:val="28"/>
        </w:rPr>
      </w:pPr>
      <w:r>
        <w:rPr>
          <w:b/>
          <w:sz w:val="28"/>
        </w:rPr>
        <w:t>Drawing Requirements</w:t>
      </w:r>
      <w:r w:rsidRPr="00763D31">
        <w:rPr>
          <w:b/>
          <w:sz w:val="28"/>
        </w:rPr>
        <w:t xml:space="preserve"> for </w:t>
      </w:r>
      <w:r>
        <w:rPr>
          <w:b/>
          <w:sz w:val="28"/>
        </w:rPr>
        <w:t>Detailed Building Drawings</w:t>
      </w:r>
    </w:p>
    <w:tbl>
      <w:tblPr>
        <w:tblStyle w:val="TableGrid"/>
        <w:tblW w:w="10800" w:type="dxa"/>
        <w:tblInd w:w="108" w:type="dxa"/>
        <w:tblLayout w:type="fixed"/>
        <w:tblLook w:val="04A0"/>
      </w:tblPr>
      <w:tblGrid>
        <w:gridCol w:w="1890"/>
        <w:gridCol w:w="5400"/>
        <w:gridCol w:w="1710"/>
        <w:gridCol w:w="1800"/>
      </w:tblGrid>
      <w:tr w:rsidR="00EF3023" w:rsidRPr="004816B6" w:rsidTr="008D2DDB">
        <w:tc>
          <w:tcPr>
            <w:tcW w:w="189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Drawing name</w:t>
            </w:r>
          </w:p>
        </w:tc>
        <w:tc>
          <w:tcPr>
            <w:tcW w:w="540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Content</w:t>
            </w:r>
          </w:p>
        </w:tc>
        <w:tc>
          <w:tcPr>
            <w:tcW w:w="171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Scale</w:t>
            </w:r>
          </w:p>
        </w:tc>
        <w:tc>
          <w:tcPr>
            <w:tcW w:w="1800" w:type="dxa"/>
            <w:vAlign w:val="center"/>
          </w:tcPr>
          <w:p w:rsidR="008E5A3A" w:rsidRPr="008E5A3A" w:rsidRDefault="008E5A3A" w:rsidP="008E5A3A">
            <w:pPr>
              <w:autoSpaceDE w:val="0"/>
              <w:autoSpaceDN w:val="0"/>
              <w:adjustRightInd w:val="0"/>
              <w:spacing w:line="276" w:lineRule="auto"/>
              <w:jc w:val="center"/>
              <w:rPr>
                <w:rFonts w:cs="Times New Roman"/>
                <w:b/>
                <w:sz w:val="20"/>
              </w:rPr>
            </w:pPr>
            <w:r w:rsidRPr="008E5A3A">
              <w:rPr>
                <w:rFonts w:cs="Times New Roman"/>
                <w:b/>
                <w:sz w:val="20"/>
              </w:rPr>
              <w:t>Software Requirement</w:t>
            </w:r>
          </w:p>
        </w:tc>
      </w:tr>
      <w:tr w:rsidR="00EF3023" w:rsidRPr="00B31923" w:rsidTr="008D2DDB">
        <w:tc>
          <w:tcPr>
            <w:tcW w:w="1890"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Structural Drawings</w:t>
            </w:r>
          </w:p>
          <w:p w:rsidR="008E5A3A" w:rsidRPr="008E5A3A" w:rsidRDefault="008E5A3A" w:rsidP="008E5A3A">
            <w:pPr>
              <w:pStyle w:val="ListParagraph"/>
              <w:numPr>
                <w:ilvl w:val="0"/>
                <w:numId w:val="15"/>
              </w:numPr>
              <w:autoSpaceDE w:val="0"/>
              <w:autoSpaceDN w:val="0"/>
              <w:adjustRightInd w:val="0"/>
              <w:spacing w:line="276" w:lineRule="auto"/>
              <w:ind w:left="342" w:hanging="180"/>
              <w:rPr>
                <w:rFonts w:cs="Times New Roman"/>
                <w:sz w:val="20"/>
              </w:rPr>
            </w:pPr>
            <w:r w:rsidRPr="008E5A3A">
              <w:rPr>
                <w:rFonts w:cs="Times New Roman"/>
                <w:sz w:val="20"/>
              </w:rPr>
              <w:t>Include NBC requirement</w:t>
            </w:r>
          </w:p>
          <w:p w:rsidR="008E5A3A" w:rsidRPr="008E5A3A" w:rsidRDefault="008E5A3A" w:rsidP="008E5A3A">
            <w:pPr>
              <w:autoSpaceDE w:val="0"/>
              <w:autoSpaceDN w:val="0"/>
              <w:adjustRightInd w:val="0"/>
              <w:spacing w:line="276" w:lineRule="auto"/>
              <w:ind w:left="162"/>
              <w:rPr>
                <w:rFonts w:cs="Times New Roman"/>
                <w:sz w:val="20"/>
              </w:rPr>
            </w:pPr>
            <w:r w:rsidRPr="008E5A3A">
              <w:rPr>
                <w:rFonts w:cs="Times New Roman"/>
                <w:sz w:val="20"/>
              </w:rPr>
              <w:t>{As per Annexure II(C)}</w:t>
            </w:r>
          </w:p>
        </w:tc>
        <w:tc>
          <w:tcPr>
            <w:tcW w:w="5400" w:type="dxa"/>
          </w:tcPr>
          <w:p w:rsidR="00692353" w:rsidRPr="00692353" w:rsidRDefault="008E5A3A">
            <w:pPr>
              <w:pStyle w:val="ListParagraph"/>
              <w:numPr>
                <w:ilvl w:val="0"/>
                <w:numId w:val="4"/>
              </w:numPr>
              <w:spacing w:after="200" w:line="276" w:lineRule="auto"/>
              <w:ind w:left="252" w:hanging="180"/>
              <w:rPr>
                <w:rFonts w:cs="Times New Roman"/>
                <w:sz w:val="20"/>
              </w:rPr>
            </w:pPr>
            <w:r w:rsidRPr="008E5A3A">
              <w:rPr>
                <w:rFonts w:cs="Times New Roman"/>
                <w:sz w:val="20"/>
              </w:rPr>
              <w:t>Foundation Drawing</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Ground Level</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Type of foundation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Size of foundation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Depth of foundation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Reinforcement of foundation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Load carrying capacity of soil</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If pile foundation than  group plies details</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Section of foundation</w:t>
            </w:r>
          </w:p>
          <w:p w:rsidR="00692353" w:rsidRPr="00692353" w:rsidRDefault="008E5A3A">
            <w:pPr>
              <w:pStyle w:val="ListParagraph"/>
              <w:numPr>
                <w:ilvl w:val="0"/>
                <w:numId w:val="4"/>
              </w:numPr>
              <w:spacing w:after="200" w:line="276" w:lineRule="auto"/>
              <w:ind w:left="252" w:hanging="180"/>
              <w:rPr>
                <w:rFonts w:cs="Times New Roman"/>
                <w:sz w:val="20"/>
              </w:rPr>
            </w:pPr>
            <w:r w:rsidRPr="008E5A3A">
              <w:rPr>
                <w:rFonts w:cs="Times New Roman"/>
                <w:sz w:val="20"/>
              </w:rPr>
              <w:t>Framing Plan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Size of Column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Size of beam</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Slab thickness</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Section of stair, lift portion</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Core Drawings</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Grade of concrete and steel</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Size of shear wall(if any)</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Grid size</w:t>
            </w:r>
          </w:p>
          <w:p w:rsidR="00692353" w:rsidRPr="00692353" w:rsidRDefault="008E5A3A">
            <w:pPr>
              <w:pStyle w:val="ListParagraph"/>
              <w:numPr>
                <w:ilvl w:val="0"/>
                <w:numId w:val="4"/>
              </w:numPr>
              <w:spacing w:after="200" w:line="276" w:lineRule="auto"/>
              <w:ind w:left="252" w:hanging="180"/>
              <w:rPr>
                <w:rFonts w:cs="Times New Roman"/>
                <w:sz w:val="20"/>
              </w:rPr>
            </w:pPr>
            <w:r w:rsidRPr="008E5A3A">
              <w:rPr>
                <w:rFonts w:cs="Times New Roman"/>
                <w:sz w:val="20"/>
              </w:rPr>
              <w:t>Design Details</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Beam Reinforcement</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Column Reinforcement</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Slab Details and Shear wall Detail with reinforcement(if any)</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 xml:space="preserve">Section of beam and column with shear reinforcement  </w:t>
            </w:r>
          </w:p>
          <w:p w:rsidR="00692353" w:rsidRPr="00692353" w:rsidRDefault="008E5A3A">
            <w:pPr>
              <w:pStyle w:val="ListParagraph"/>
              <w:numPr>
                <w:ilvl w:val="0"/>
                <w:numId w:val="4"/>
              </w:numPr>
              <w:spacing w:after="200" w:line="276" w:lineRule="auto"/>
              <w:ind w:left="252" w:hanging="180"/>
              <w:rPr>
                <w:rFonts w:cs="Times New Roman"/>
                <w:sz w:val="20"/>
              </w:rPr>
            </w:pPr>
            <w:r w:rsidRPr="008E5A3A">
              <w:rPr>
                <w:rFonts w:cs="Times New Roman"/>
                <w:sz w:val="20"/>
              </w:rPr>
              <w:t xml:space="preserve">Load consideration for </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Gravity loading</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Wind loading</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Earth quake loading</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 xml:space="preserve">Load combination </w:t>
            </w:r>
          </w:p>
          <w:p w:rsidR="00692353" w:rsidRPr="00692353" w:rsidRDefault="008E5A3A">
            <w:pPr>
              <w:pStyle w:val="ListParagraph"/>
              <w:numPr>
                <w:ilvl w:val="0"/>
                <w:numId w:val="10"/>
              </w:numPr>
              <w:spacing w:after="200" w:line="276" w:lineRule="auto"/>
              <w:rPr>
                <w:rFonts w:cs="Times New Roman"/>
                <w:sz w:val="20"/>
              </w:rPr>
            </w:pPr>
            <w:r w:rsidRPr="008E5A3A">
              <w:rPr>
                <w:rFonts w:cs="Times New Roman"/>
                <w:sz w:val="20"/>
              </w:rPr>
              <w:t>Dynamic analysis</w:t>
            </w:r>
          </w:p>
        </w:tc>
        <w:tc>
          <w:tcPr>
            <w:tcW w:w="1710" w:type="dxa"/>
          </w:tcPr>
          <w:p w:rsidR="00EF3023" w:rsidRPr="00B31923" w:rsidRDefault="005E0584" w:rsidP="008D2DDB">
            <w:pPr>
              <w:spacing w:after="200" w:line="276" w:lineRule="auto"/>
            </w:pPr>
            <w:r>
              <w:t>1: 100</w:t>
            </w:r>
          </w:p>
        </w:tc>
        <w:tc>
          <w:tcPr>
            <w:tcW w:w="1800" w:type="dxa"/>
            <w:vAlign w:val="center"/>
          </w:tcPr>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EF3023" w:rsidP="008D2DDB">
            <w:pPr>
              <w:spacing w:after="200" w:line="276" w:lineRule="auto"/>
              <w:jc w:val="center"/>
            </w:pPr>
          </w:p>
          <w:p w:rsidR="00EF3023" w:rsidRPr="00B31923" w:rsidRDefault="005E0584" w:rsidP="008D2DDB">
            <w:pPr>
              <w:spacing w:after="200" w:line="276" w:lineRule="auto"/>
              <w:jc w:val="center"/>
            </w:pPr>
            <w:r>
              <w:t>Software:</w:t>
            </w:r>
          </w:p>
          <w:p w:rsidR="00EF3023" w:rsidRPr="00B31923" w:rsidRDefault="005E0584" w:rsidP="008D2DDB">
            <w:pPr>
              <w:spacing w:after="200" w:line="276" w:lineRule="auto"/>
              <w:jc w:val="center"/>
            </w:pPr>
            <w:r>
              <w:t>Auto CAD 2007 or lower</w:t>
            </w:r>
          </w:p>
          <w:p w:rsidR="00692353" w:rsidRDefault="005E0584">
            <w:pPr>
              <w:spacing w:after="200" w:line="276" w:lineRule="auto"/>
              <w:jc w:val="center"/>
            </w:pPr>
            <w:r>
              <w:t>Layer standards, drawing numbering  format and title sheets standards :  Refer soft copy provided</w:t>
            </w:r>
          </w:p>
        </w:tc>
      </w:tr>
      <w:tr w:rsidR="00EF3023" w:rsidRPr="00B31923" w:rsidTr="008D2DDB">
        <w:tc>
          <w:tcPr>
            <w:tcW w:w="1890"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t>MEP</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Mechanical (Plumbing) Drawings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Mechanical (HVAC) Drawings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Include NBC requirement </w:t>
            </w:r>
          </w:p>
          <w:p w:rsidR="008E5A3A" w:rsidRPr="008E5A3A" w:rsidRDefault="008E5A3A" w:rsidP="008E5A3A">
            <w:pPr>
              <w:autoSpaceDE w:val="0"/>
              <w:autoSpaceDN w:val="0"/>
              <w:adjustRightInd w:val="0"/>
              <w:spacing w:line="276" w:lineRule="auto"/>
              <w:ind w:left="72"/>
              <w:rPr>
                <w:rFonts w:cs="Times New Roman"/>
                <w:sz w:val="20"/>
              </w:rPr>
            </w:pPr>
            <w:r w:rsidRPr="008E5A3A">
              <w:rPr>
                <w:rFonts w:cs="Times New Roman"/>
                <w:sz w:val="20"/>
              </w:rPr>
              <w:t>{As per Annexure II(C)}</w:t>
            </w:r>
          </w:p>
        </w:tc>
        <w:tc>
          <w:tcPr>
            <w:tcW w:w="5400" w:type="dxa"/>
          </w:tcPr>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Plans showing the size, type and layout of ducting</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Diffusers, heat registers, return air grilles, dampers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Turning vanes, ductwork insulation</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HVAC unit, type, quantity, location</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Thermostats, type, quantity, location</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Electrical, water, or gas connections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Ventilation, exhaust fans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Symbol legend, general notes and specific key notes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Heating and/ or cooling load summary</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SLD of power supply arrangement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SLD of internal wiring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lastRenderedPageBreak/>
              <w:t xml:space="preserve">Lighting layout with details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Earthling and bonding details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Floor wise power distribution drawings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Cabling details with trench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Site Services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Piping Plan (incl. - (heating Systems)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Plans showing the size, type and layout of ducting</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Isometric Views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Fixture Schedules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Standpipe Systems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Water Supply Calculations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Heating Systems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Ventilation Systems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Air Conditioning Systems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Equipment Schedules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Misc. Mechanical Systems </w:t>
            </w:r>
          </w:p>
        </w:tc>
        <w:tc>
          <w:tcPr>
            <w:tcW w:w="1710" w:type="dxa"/>
          </w:tcPr>
          <w:p w:rsidR="00EF3023" w:rsidRPr="00B31923" w:rsidRDefault="005E0584" w:rsidP="008D2DDB">
            <w:pPr>
              <w:spacing w:after="200" w:line="276" w:lineRule="auto"/>
            </w:pPr>
            <w:r>
              <w:lastRenderedPageBreak/>
              <w:t>1:100</w:t>
            </w:r>
          </w:p>
        </w:tc>
        <w:tc>
          <w:tcPr>
            <w:tcW w:w="1800" w:type="dxa"/>
          </w:tcPr>
          <w:p w:rsidR="00EF3023" w:rsidRPr="00B31923" w:rsidRDefault="005E0584" w:rsidP="008D2DDB">
            <w:pPr>
              <w:spacing w:after="200" w:line="276" w:lineRule="auto"/>
              <w:jc w:val="center"/>
            </w:pPr>
            <w:r>
              <w:t>Software:</w:t>
            </w:r>
          </w:p>
          <w:p w:rsidR="00EF3023" w:rsidRPr="00B31923" w:rsidRDefault="005E0584" w:rsidP="008D2DDB">
            <w:pPr>
              <w:spacing w:after="200" w:line="276" w:lineRule="auto"/>
              <w:jc w:val="center"/>
            </w:pPr>
            <w:r>
              <w:t>Auto CAD 2007 or lower</w:t>
            </w:r>
          </w:p>
          <w:p w:rsidR="00EF3023" w:rsidRPr="00B31923" w:rsidRDefault="005E0584" w:rsidP="008D2DDB">
            <w:pPr>
              <w:spacing w:after="200" w:line="276" w:lineRule="auto"/>
              <w:jc w:val="center"/>
            </w:pPr>
            <w:r>
              <w:t xml:space="preserve">Layer standards, drawing numbering  format and title sheets standards :  Refer soft copy </w:t>
            </w:r>
            <w:r>
              <w:lastRenderedPageBreak/>
              <w:t>provided</w:t>
            </w:r>
          </w:p>
          <w:p w:rsidR="00EF3023" w:rsidRPr="00B31923" w:rsidRDefault="00EF3023" w:rsidP="008D2DDB">
            <w:pPr>
              <w:spacing w:after="200" w:line="276" w:lineRule="auto"/>
            </w:pPr>
          </w:p>
        </w:tc>
      </w:tr>
      <w:tr w:rsidR="00EF3023" w:rsidRPr="00B31923" w:rsidTr="008D2DDB">
        <w:trPr>
          <w:trHeight w:val="143"/>
        </w:trPr>
        <w:tc>
          <w:tcPr>
            <w:tcW w:w="1890" w:type="dxa"/>
          </w:tcPr>
          <w:p w:rsidR="008E5A3A" w:rsidRPr="008E5A3A" w:rsidRDefault="008E5A3A" w:rsidP="008E5A3A">
            <w:pPr>
              <w:autoSpaceDE w:val="0"/>
              <w:autoSpaceDN w:val="0"/>
              <w:adjustRightInd w:val="0"/>
              <w:spacing w:line="276" w:lineRule="auto"/>
              <w:rPr>
                <w:rFonts w:cs="Times New Roman"/>
                <w:sz w:val="20"/>
              </w:rPr>
            </w:pPr>
            <w:r w:rsidRPr="008E5A3A">
              <w:rPr>
                <w:rFonts w:cs="Times New Roman"/>
                <w:sz w:val="20"/>
              </w:rPr>
              <w:lastRenderedPageBreak/>
              <w:t>Fire</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Include NBC requirement</w:t>
            </w:r>
          </w:p>
          <w:p w:rsidR="008E5A3A" w:rsidRPr="008E5A3A" w:rsidRDefault="008E5A3A" w:rsidP="008E5A3A">
            <w:pPr>
              <w:autoSpaceDE w:val="0"/>
              <w:autoSpaceDN w:val="0"/>
              <w:adjustRightInd w:val="0"/>
              <w:spacing w:line="276" w:lineRule="auto"/>
              <w:ind w:left="72"/>
              <w:rPr>
                <w:rFonts w:cs="Times New Roman"/>
                <w:sz w:val="20"/>
              </w:rPr>
            </w:pPr>
            <w:r w:rsidRPr="008E5A3A">
              <w:rPr>
                <w:rFonts w:cs="Times New Roman"/>
                <w:sz w:val="20"/>
              </w:rPr>
              <w:t>{As per Annexure II(C)}</w:t>
            </w:r>
          </w:p>
        </w:tc>
        <w:tc>
          <w:tcPr>
            <w:tcW w:w="5400" w:type="dxa"/>
          </w:tcPr>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Location and details of fixed fire protection installations, such as, sprinklers, wet risers, hose-reels, drenchers, etc</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Fire protection Systems / sprinkler Systems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Water Requirement</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Location and details of first-aid fire fighting equipments/installations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Smoke exhaust system</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Fire separation distance from the external wall of the building concerned to the external wall of any other building on the site, or from other site, or from the opposite side of street or other public space for the purpose of preventing the spread of fire.</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Location of fire enclosures of exit ways, hallways and stairways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Location of exit way access corridors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Location of shafts other than exit ways, elevator</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Stair separation on Ground floor and Basement </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Horizontal Exit – An exit which is a protected opening through or around at fire wall or bridge connecting two or more buildings.</w:t>
            </w:r>
          </w:p>
          <w:p w:rsidR="008E5A3A" w:rsidRPr="008E5A3A" w:rsidRDefault="008E5A3A" w:rsidP="008E5A3A">
            <w:pPr>
              <w:pStyle w:val="ListParagraph"/>
              <w:numPr>
                <w:ilvl w:val="0"/>
                <w:numId w:val="6"/>
              </w:numPr>
              <w:autoSpaceDE w:val="0"/>
              <w:autoSpaceDN w:val="0"/>
              <w:adjustRightInd w:val="0"/>
              <w:spacing w:line="276" w:lineRule="auto"/>
              <w:ind w:left="252" w:hanging="180"/>
              <w:rPr>
                <w:rFonts w:cs="Times New Roman"/>
                <w:sz w:val="20"/>
              </w:rPr>
            </w:pPr>
            <w:r w:rsidRPr="008E5A3A">
              <w:rPr>
                <w:rFonts w:cs="Times New Roman"/>
                <w:sz w:val="20"/>
              </w:rPr>
              <w:t xml:space="preserve">  Vertical separation </w:t>
            </w:r>
          </w:p>
        </w:tc>
        <w:tc>
          <w:tcPr>
            <w:tcW w:w="1710" w:type="dxa"/>
          </w:tcPr>
          <w:p w:rsidR="00EF3023" w:rsidRPr="00B31923" w:rsidRDefault="005E0584" w:rsidP="008D2DDB">
            <w:pPr>
              <w:spacing w:after="200" w:line="276" w:lineRule="auto"/>
            </w:pPr>
            <w:r>
              <w:t>1:100</w:t>
            </w:r>
          </w:p>
        </w:tc>
        <w:tc>
          <w:tcPr>
            <w:tcW w:w="1800" w:type="dxa"/>
          </w:tcPr>
          <w:p w:rsidR="00EF3023" w:rsidRPr="00B31923" w:rsidRDefault="005E0584" w:rsidP="008D2DDB">
            <w:pPr>
              <w:spacing w:after="200" w:line="276" w:lineRule="auto"/>
              <w:jc w:val="center"/>
            </w:pPr>
            <w:r>
              <w:t>Software:</w:t>
            </w:r>
          </w:p>
          <w:p w:rsidR="00EF3023" w:rsidRPr="00B31923" w:rsidRDefault="005E0584" w:rsidP="008D2DDB">
            <w:pPr>
              <w:spacing w:after="200" w:line="276" w:lineRule="auto"/>
              <w:jc w:val="center"/>
            </w:pPr>
            <w:r>
              <w:t>Auto CAD 2007 or lower</w:t>
            </w:r>
          </w:p>
          <w:p w:rsidR="00EF3023" w:rsidRPr="00B31923" w:rsidRDefault="005E0584" w:rsidP="008D2DDB">
            <w:pPr>
              <w:spacing w:after="200" w:line="276" w:lineRule="auto"/>
              <w:jc w:val="center"/>
            </w:pPr>
            <w:r>
              <w:t>Layer standards, drawing numbering  format and title sheets standards :  Refer soft copy provided</w:t>
            </w:r>
          </w:p>
          <w:p w:rsidR="00EF3023" w:rsidRPr="00B31923" w:rsidRDefault="00EF3023" w:rsidP="008D2DDB">
            <w:pPr>
              <w:spacing w:after="200" w:line="276" w:lineRule="auto"/>
            </w:pPr>
          </w:p>
        </w:tc>
      </w:tr>
    </w:tbl>
    <w:p w:rsidR="00EF3023" w:rsidRDefault="00EF3023" w:rsidP="007F33F2">
      <w:pPr>
        <w:rPr>
          <w:b/>
          <w:sz w:val="28"/>
        </w:rPr>
      </w:pPr>
    </w:p>
    <w:p w:rsidR="0012394C" w:rsidRDefault="0012394C" w:rsidP="007F33F2">
      <w:pPr>
        <w:rPr>
          <w:b/>
          <w:sz w:val="28"/>
        </w:rPr>
      </w:pPr>
    </w:p>
    <w:p w:rsidR="004816B6" w:rsidRDefault="004816B6">
      <w:pPr>
        <w:rPr>
          <w:b/>
          <w:sz w:val="24"/>
        </w:rPr>
      </w:pPr>
    </w:p>
    <w:p w:rsidR="00E1758A" w:rsidRDefault="00E1758A">
      <w:pPr>
        <w:rPr>
          <w:b/>
          <w:sz w:val="24"/>
        </w:rPr>
      </w:pPr>
      <w:r>
        <w:rPr>
          <w:b/>
          <w:sz w:val="24"/>
        </w:rPr>
        <w:br w:type="page"/>
      </w:r>
    </w:p>
    <w:p w:rsidR="0012394C" w:rsidRPr="00EE0F4C" w:rsidRDefault="008E5A3A" w:rsidP="0012394C">
      <w:pPr>
        <w:pBdr>
          <w:bottom w:val="single" w:sz="4" w:space="1" w:color="auto"/>
        </w:pBdr>
        <w:spacing w:after="0"/>
        <w:jc w:val="right"/>
        <w:rPr>
          <w:b/>
          <w:sz w:val="24"/>
        </w:rPr>
      </w:pPr>
      <w:r w:rsidRPr="008E5A3A">
        <w:rPr>
          <w:b/>
          <w:sz w:val="24"/>
        </w:rPr>
        <w:lastRenderedPageBreak/>
        <w:t>Annexure: 0</w:t>
      </w:r>
      <w:r w:rsidR="00B54B99">
        <w:rPr>
          <w:b/>
          <w:sz w:val="24"/>
        </w:rPr>
        <w:t>4</w:t>
      </w:r>
    </w:p>
    <w:p w:rsidR="008E5A3A" w:rsidRDefault="008E5A3A" w:rsidP="008E5A3A">
      <w:pPr>
        <w:shd w:val="clear" w:color="auto" w:fill="D9D9D9" w:themeFill="background1" w:themeFillShade="D9"/>
        <w:spacing w:after="0"/>
        <w:jc w:val="center"/>
      </w:pPr>
      <w:r w:rsidRPr="008E5A3A">
        <w:rPr>
          <w:b/>
          <w:sz w:val="28"/>
        </w:rPr>
        <w:t>NOC for GIFT Area from Airport Authority of India (AAI)</w:t>
      </w:r>
    </w:p>
    <w:p w:rsidR="0012394C" w:rsidRDefault="0012394C" w:rsidP="0012394C">
      <w:pPr>
        <w:spacing w:after="0"/>
      </w:pPr>
    </w:p>
    <w:p w:rsidR="002C7AD9" w:rsidRDefault="0090034B" w:rsidP="0012394C">
      <w:pPr>
        <w:spacing w:after="0"/>
        <w:jc w:val="center"/>
      </w:pPr>
      <w:r>
        <w:rPr>
          <w:noProof/>
        </w:rPr>
        <w:drawing>
          <wp:inline distT="0" distB="0" distL="0" distR="0">
            <wp:extent cx="5324080" cy="7315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24080" cy="7315200"/>
                    </a:xfrm>
                    <a:prstGeom prst="rect">
                      <a:avLst/>
                    </a:prstGeom>
                    <a:noFill/>
                    <a:ln w="9525">
                      <a:noFill/>
                      <a:miter lim="800000"/>
                      <a:headEnd/>
                      <a:tailEnd/>
                    </a:ln>
                  </pic:spPr>
                </pic:pic>
              </a:graphicData>
            </a:graphic>
          </wp:inline>
        </w:drawing>
      </w:r>
    </w:p>
    <w:p w:rsidR="002B2269" w:rsidRDefault="002B2269" w:rsidP="0012394C">
      <w:pPr>
        <w:spacing w:after="0"/>
        <w:jc w:val="center"/>
      </w:pPr>
    </w:p>
    <w:p w:rsidR="00E1758A" w:rsidRDefault="00E1758A">
      <w:pPr>
        <w:rPr>
          <w:b/>
          <w:sz w:val="24"/>
        </w:rPr>
      </w:pPr>
      <w:r>
        <w:rPr>
          <w:b/>
          <w:sz w:val="24"/>
        </w:rPr>
        <w:br w:type="page"/>
      </w:r>
    </w:p>
    <w:p w:rsidR="002C7AD9" w:rsidRPr="00EE0F4C" w:rsidRDefault="00E720D0" w:rsidP="002C7AD9">
      <w:pPr>
        <w:pBdr>
          <w:bottom w:val="single" w:sz="4" w:space="1" w:color="auto"/>
        </w:pBdr>
        <w:spacing w:after="0"/>
        <w:jc w:val="right"/>
        <w:rPr>
          <w:b/>
          <w:sz w:val="24"/>
        </w:rPr>
      </w:pPr>
      <w:r>
        <w:rPr>
          <w:b/>
          <w:sz w:val="24"/>
        </w:rPr>
        <w:lastRenderedPageBreak/>
        <w:t xml:space="preserve">Annexure: </w:t>
      </w:r>
      <w:r w:rsidR="008E5A3A" w:rsidRPr="008E5A3A">
        <w:rPr>
          <w:b/>
          <w:sz w:val="24"/>
        </w:rPr>
        <w:t xml:space="preserve"> 0</w:t>
      </w:r>
      <w:r w:rsidR="00B54B99">
        <w:rPr>
          <w:b/>
          <w:sz w:val="24"/>
        </w:rPr>
        <w:t>5</w:t>
      </w:r>
    </w:p>
    <w:p w:rsidR="002C7AD9" w:rsidRDefault="002C7AD9" w:rsidP="002C7AD9">
      <w:pPr>
        <w:pStyle w:val="Header"/>
        <w:shd w:val="clear" w:color="auto" w:fill="D9D9D9" w:themeFill="background1" w:themeFillShade="D9"/>
        <w:jc w:val="center"/>
        <w:rPr>
          <w:b/>
          <w:sz w:val="28"/>
        </w:rPr>
      </w:pPr>
      <w:r>
        <w:rPr>
          <w:b/>
          <w:sz w:val="28"/>
        </w:rPr>
        <w:t>ACCESS FOR PHYSICALLY HANDICAPPED PERSONS</w:t>
      </w:r>
    </w:p>
    <w:p w:rsidR="008C6820" w:rsidRPr="00E63D23" w:rsidRDefault="008C6820" w:rsidP="008C6820">
      <w:pPr>
        <w:jc w:val="both"/>
      </w:pPr>
    </w:p>
    <w:p w:rsidR="008C6820" w:rsidRDefault="008C6820" w:rsidP="008C6820">
      <w:pPr>
        <w:jc w:val="both"/>
      </w:pPr>
    </w:p>
    <w:p w:rsidR="0012394C" w:rsidRDefault="0012394C" w:rsidP="0012394C">
      <w:pPr>
        <w:rPr>
          <w:b/>
          <w:sz w:val="28"/>
        </w:rPr>
      </w:pPr>
    </w:p>
    <w:sectPr w:rsidR="0012394C" w:rsidSect="004C35C0">
      <w:headerReference w:type="default" r:id="rId9"/>
      <w:footerReference w:type="default" r:id="rId10"/>
      <w:pgSz w:w="12240" w:h="15840"/>
      <w:pgMar w:top="540" w:right="720" w:bottom="630" w:left="720" w:header="720" w:footer="864" w:gutter="0"/>
      <w:cols w:space="720"/>
      <w:titlePg/>
      <w:docGrid w:linePitch="360"/>
      <w:sectPrChange w:id="97" w:author="sdutta" w:date="2014-06-26T11:24:00Z">
        <w:sectPr w:rsidR="0012394C" w:rsidSect="004C35C0">
          <w:titlePg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1D2" w:rsidRDefault="00E641D2" w:rsidP="00763D31">
      <w:pPr>
        <w:spacing w:after="0" w:line="240" w:lineRule="auto"/>
      </w:pPr>
      <w:r>
        <w:separator/>
      </w:r>
    </w:p>
  </w:endnote>
  <w:endnote w:type="continuationSeparator" w:id="1">
    <w:p w:rsidR="00E641D2" w:rsidRDefault="00E641D2" w:rsidP="00763D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A3A" w:rsidRDefault="003B1497" w:rsidP="008E5A3A">
    <w:pPr>
      <w:pStyle w:val="Footer"/>
      <w:pBdr>
        <w:top w:val="single" w:sz="4" w:space="1" w:color="auto"/>
      </w:pBdr>
    </w:pPr>
    <w:del w:id="96" w:author="sdutta" w:date="2014-06-26T11:22:00Z">
      <w:r w:rsidDel="006470EB">
        <w:delText>6/28/2011</w:delText>
      </w:r>
    </w:del>
    <w:r>
      <w:tab/>
      <w:t xml:space="preserve">Gujarat International Finance Tec-City  </w:t>
    </w:r>
    <w:sdt>
      <w:sdtPr>
        <w:id w:val="6297708"/>
        <w:docPartObj>
          <w:docPartGallery w:val="Page Numbers (Bottom of Page)"/>
          <w:docPartUnique/>
        </w:docPartObj>
      </w:sdtPr>
      <w:sdtContent>
        <w:r>
          <w:tab/>
        </w:r>
        <w:r>
          <w:tab/>
        </w:r>
        <w:r w:rsidR="00C51D5B">
          <w:fldChar w:fldCharType="begin"/>
        </w:r>
        <w:r>
          <w:instrText xml:space="preserve"> PAGE   \* MERGEFORMAT </w:instrText>
        </w:r>
        <w:r w:rsidR="00C51D5B">
          <w:fldChar w:fldCharType="separate"/>
        </w:r>
        <w:r w:rsidR="0090709F">
          <w:rPr>
            <w:noProof/>
          </w:rPr>
          <w:t>4</w:t>
        </w:r>
        <w:r w:rsidR="00C51D5B">
          <w:fldChar w:fldCharType="end"/>
        </w:r>
      </w:sdtContent>
    </w:sdt>
  </w:p>
  <w:p w:rsidR="00E10368" w:rsidRDefault="00E10368" w:rsidP="000C65FE">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1D2" w:rsidRDefault="00E641D2" w:rsidP="00763D31">
      <w:pPr>
        <w:spacing w:after="0" w:line="240" w:lineRule="auto"/>
      </w:pPr>
      <w:r>
        <w:separator/>
      </w:r>
    </w:p>
  </w:footnote>
  <w:footnote w:type="continuationSeparator" w:id="1">
    <w:p w:rsidR="00E641D2" w:rsidRDefault="00E641D2" w:rsidP="00763D31">
      <w:pPr>
        <w:spacing w:after="0" w:line="240" w:lineRule="auto"/>
      </w:pPr>
      <w:r>
        <w:continuationSeparator/>
      </w:r>
    </w:p>
  </w:footnote>
  <w:footnote w:id="2">
    <w:p w:rsidR="008E5A3A" w:rsidRDefault="008E5A3A" w:rsidP="008E5A3A">
      <w:pPr>
        <w:autoSpaceDE w:val="0"/>
        <w:autoSpaceDN w:val="0"/>
        <w:adjustRightInd w:val="0"/>
        <w:spacing w:after="0" w:line="240" w:lineRule="auto"/>
      </w:pPr>
      <w:r w:rsidRPr="008E5A3A">
        <w:rPr>
          <w:rStyle w:val="FootnoteReference"/>
          <w:sz w:val="20"/>
        </w:rPr>
        <w:footnoteRef/>
      </w:r>
      <w:r w:rsidRPr="008E5A3A">
        <w:rPr>
          <w:sz w:val="20"/>
        </w:rPr>
        <w:t xml:space="preserve"> </w:t>
      </w:r>
      <w:bookmarkStart w:id="84" w:name="OLE_LINK3"/>
      <w:bookmarkStart w:id="85" w:name="OLE_LINK4"/>
      <w:r w:rsidRPr="008E5A3A">
        <w:rPr>
          <w:rFonts w:cs="Times New Roman"/>
          <w:i/>
          <w:sz w:val="18"/>
        </w:rPr>
        <w:t xml:space="preserve">Application to be made on the letterhead of the Developer </w:t>
      </w:r>
      <w:bookmarkEnd w:id="84"/>
      <w:bookmarkEnd w:id="85"/>
    </w:p>
  </w:footnote>
  <w:footnote w:id="3">
    <w:p w:rsidR="00E10368" w:rsidRDefault="00E10368">
      <w:pPr>
        <w:pStyle w:val="FootnoteText"/>
      </w:pPr>
      <w:r>
        <w:rPr>
          <w:rStyle w:val="FootnoteReference"/>
        </w:rPr>
        <w:footnoteRef/>
      </w:r>
      <w:r>
        <w:t xml:space="preserve"> </w:t>
      </w:r>
      <w:r>
        <w:rPr>
          <w:rFonts w:cs="Times New Roman"/>
          <w:i/>
        </w:rPr>
        <w:t>Statement Formats</w:t>
      </w:r>
      <w:r w:rsidRPr="00174D77">
        <w:rPr>
          <w:rFonts w:cs="Times New Roman"/>
          <w:i/>
        </w:rPr>
        <w:t xml:space="preserve"> </w:t>
      </w:r>
      <w:r>
        <w:rPr>
          <w:rFonts w:cs="Times New Roman"/>
          <w:i/>
        </w:rPr>
        <w:t xml:space="preserve">to be made on </w:t>
      </w:r>
      <w:r w:rsidRPr="00174D77">
        <w:rPr>
          <w:rFonts w:cs="Times New Roman"/>
          <w:i/>
        </w:rPr>
        <w:t>the letterhead of the Developer</w:t>
      </w:r>
    </w:p>
  </w:footnote>
  <w:footnote w:id="4">
    <w:p w:rsidR="00E10368" w:rsidRDefault="00E10368">
      <w:pPr>
        <w:pStyle w:val="FootnoteText"/>
      </w:pPr>
      <w:r>
        <w:rPr>
          <w:rStyle w:val="FootnoteReference"/>
        </w:rPr>
        <w:footnoteRef/>
      </w:r>
      <w:r w:rsidRPr="00174D77">
        <w:rPr>
          <w:rFonts w:cs="Times New Roman"/>
          <w:i/>
        </w:rPr>
        <w:t xml:space="preserve"> </w:t>
      </w:r>
      <w:r w:rsidR="008E5A3A" w:rsidRPr="008E5A3A">
        <w:rPr>
          <w:rFonts w:cs="Times New Roman"/>
          <w:i/>
          <w:sz w:val="18"/>
        </w:rPr>
        <w:t>Undertaking to be made on the letterhead of the Accredited Architect/Engineer</w:t>
      </w:r>
    </w:p>
  </w:footnote>
  <w:footnote w:id="5">
    <w:p w:rsidR="00E10368" w:rsidRDefault="00E10368">
      <w:pPr>
        <w:pStyle w:val="FootnoteText"/>
      </w:pPr>
      <w:r>
        <w:rPr>
          <w:rStyle w:val="FootnoteReference"/>
        </w:rPr>
        <w:footnoteRef/>
      </w:r>
      <w:r>
        <w:t xml:space="preserve"> </w:t>
      </w:r>
      <w:r w:rsidR="008E5A3A" w:rsidRPr="008E5A3A">
        <w:rPr>
          <w:rFonts w:cs="Times New Roman"/>
          <w:i/>
          <w:sz w:val="18"/>
        </w:rPr>
        <w:t>Application to be made on the letterhead of the Developer</w:t>
      </w:r>
    </w:p>
  </w:footnote>
  <w:footnote w:id="6">
    <w:p w:rsidR="00E10368" w:rsidRPr="00D41F0B" w:rsidRDefault="00E10368">
      <w:pPr>
        <w:pStyle w:val="FootnoteText"/>
        <w:rPr>
          <w:rFonts w:cs="Times New Roman"/>
          <w:i/>
        </w:rPr>
      </w:pPr>
      <w:r>
        <w:rPr>
          <w:rStyle w:val="FootnoteReference"/>
        </w:rPr>
        <w:footnoteRef/>
      </w:r>
      <w:r>
        <w:t xml:space="preserve"> </w:t>
      </w:r>
      <w:r w:rsidR="008E5A3A" w:rsidRPr="008E5A3A">
        <w:rPr>
          <w:rFonts w:cs="Times New Roman"/>
          <w:i/>
          <w:sz w:val="18"/>
        </w:rPr>
        <w:t>Undertaking to be made on the letterhead of the Accredited Structural Engineer/Designer</w:t>
      </w:r>
    </w:p>
  </w:footnote>
  <w:footnote w:id="7">
    <w:p w:rsidR="00E10368" w:rsidRPr="008D3B33" w:rsidRDefault="00E10368">
      <w:pPr>
        <w:pStyle w:val="FootnoteText"/>
        <w:rPr>
          <w:sz w:val="18"/>
        </w:rPr>
      </w:pPr>
      <w:r>
        <w:rPr>
          <w:rStyle w:val="FootnoteReference"/>
        </w:rPr>
        <w:footnoteRef/>
      </w:r>
      <w:r>
        <w:t xml:space="preserve"> </w:t>
      </w:r>
      <w:r w:rsidR="008E5A3A" w:rsidRPr="008E5A3A">
        <w:rPr>
          <w:rFonts w:cs="Times New Roman"/>
          <w:i/>
          <w:sz w:val="18"/>
        </w:rPr>
        <w:t>Undertaking to be made on the letterhead of the Accredited Site Supervisor/ Developer/ Owner</w:t>
      </w:r>
    </w:p>
  </w:footnote>
  <w:footnote w:id="8">
    <w:p w:rsidR="00E10368" w:rsidRDefault="00E10368">
      <w:pPr>
        <w:pStyle w:val="FootnoteText"/>
      </w:pPr>
      <w:r>
        <w:rPr>
          <w:rStyle w:val="FootnoteReference"/>
        </w:rPr>
        <w:footnoteRef/>
      </w:r>
      <w:r>
        <w:t xml:space="preserve"> </w:t>
      </w:r>
      <w:r w:rsidR="008E5A3A" w:rsidRPr="008E5A3A">
        <w:rPr>
          <w:rFonts w:cs="Times New Roman"/>
          <w:i/>
          <w:sz w:val="18"/>
        </w:rPr>
        <w:t>Certificate to be made on the letterhead of the Developer</w:t>
      </w:r>
    </w:p>
  </w:footnote>
  <w:footnote w:id="9">
    <w:p w:rsidR="00E10368" w:rsidRDefault="00E10368">
      <w:pPr>
        <w:pStyle w:val="FootnoteText"/>
      </w:pPr>
      <w:r>
        <w:rPr>
          <w:rStyle w:val="FootnoteReference"/>
        </w:rPr>
        <w:footnoteRef/>
      </w:r>
      <w:r>
        <w:t xml:space="preserve"> </w:t>
      </w:r>
      <w:r w:rsidR="008E5A3A" w:rsidRPr="008E5A3A">
        <w:rPr>
          <w:rFonts w:cs="Times New Roman"/>
          <w:i/>
          <w:sz w:val="18"/>
        </w:rPr>
        <w:t>Certificate to be made on the letterhead of the Developer</w:t>
      </w:r>
    </w:p>
  </w:footnote>
  <w:footnote w:id="10">
    <w:p w:rsidR="00E10368" w:rsidRDefault="00E10368">
      <w:pPr>
        <w:pStyle w:val="FootnoteText"/>
      </w:pPr>
      <w:r>
        <w:rPr>
          <w:rStyle w:val="FootnoteReference"/>
        </w:rPr>
        <w:footnoteRef/>
      </w:r>
      <w:r>
        <w:t xml:space="preserve"> </w:t>
      </w:r>
      <w:r w:rsidR="008E5A3A" w:rsidRPr="008E5A3A">
        <w:rPr>
          <w:rFonts w:cs="Times New Roman"/>
          <w:i/>
          <w:sz w:val="18"/>
        </w:rPr>
        <w:t>Certificate to be made on the letterhead of the Developer</w:t>
      </w:r>
    </w:p>
  </w:footnote>
  <w:footnote w:id="11">
    <w:p w:rsidR="00E10368" w:rsidRDefault="00E10368">
      <w:pPr>
        <w:pStyle w:val="FootnoteText"/>
      </w:pPr>
      <w:r>
        <w:rPr>
          <w:rStyle w:val="FootnoteReference"/>
        </w:rPr>
        <w:footnoteRef/>
      </w:r>
      <w:r>
        <w:t xml:space="preserve"> </w:t>
      </w:r>
      <w:r w:rsidR="008E5A3A" w:rsidRPr="008E5A3A">
        <w:rPr>
          <w:rFonts w:cs="Times New Roman"/>
          <w:i/>
          <w:sz w:val="18"/>
        </w:rPr>
        <w:t>Certificate to be made on the letterhead of the Developer</w:t>
      </w:r>
    </w:p>
  </w:footnote>
  <w:footnote w:id="12">
    <w:p w:rsidR="00E10368" w:rsidRDefault="00E10368">
      <w:pPr>
        <w:pStyle w:val="FootnoteText"/>
      </w:pPr>
      <w:r>
        <w:rPr>
          <w:rStyle w:val="FootnoteReference"/>
        </w:rPr>
        <w:footnoteRef/>
      </w:r>
      <w:r>
        <w:t xml:space="preserve"> </w:t>
      </w:r>
      <w:r>
        <w:rPr>
          <w:rFonts w:cs="Times New Roman"/>
          <w:i/>
        </w:rPr>
        <w:t>Application</w:t>
      </w:r>
      <w:r w:rsidRPr="00174D77">
        <w:rPr>
          <w:rFonts w:cs="Times New Roman"/>
          <w:i/>
        </w:rPr>
        <w:t xml:space="preserve"> </w:t>
      </w:r>
      <w:r>
        <w:rPr>
          <w:rFonts w:cs="Times New Roman"/>
          <w:i/>
        </w:rPr>
        <w:t xml:space="preserve">to be made on </w:t>
      </w:r>
      <w:r w:rsidRPr="00174D77">
        <w:rPr>
          <w:rFonts w:cs="Times New Roman"/>
          <w:i/>
        </w:rPr>
        <w:t>the letterhead of the Developer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68" w:rsidRPr="00B03F78" w:rsidRDefault="00E10368" w:rsidP="006470EB">
    <w:pPr>
      <w:pStyle w:val="NoSpacing"/>
      <w:jc w:val="right"/>
      <w:rPr>
        <w:i/>
        <w:sz w:val="18"/>
      </w:rPr>
    </w:pPr>
    <w:del w:id="95" w:author="sdutta" w:date="2014-06-26T11:21:00Z">
      <w:r w:rsidRPr="00B03F78" w:rsidDel="006470EB">
        <w:rPr>
          <w:i/>
          <w:sz w:val="18"/>
        </w:rPr>
        <w:delText xml:space="preserve">Draft </w:delText>
      </w:r>
    </w:del>
    <w:r w:rsidRPr="00B03F78">
      <w:rPr>
        <w:i/>
        <w:sz w:val="18"/>
      </w:rPr>
      <w:t xml:space="preserve">GIFT </w:t>
    </w:r>
    <w:r>
      <w:rPr>
        <w:i/>
        <w:sz w:val="18"/>
      </w:rPr>
      <w:t xml:space="preserve">Area </w:t>
    </w:r>
    <w:r w:rsidRPr="00B03F78">
      <w:rPr>
        <w:i/>
        <w:sz w:val="18"/>
      </w:rPr>
      <w:t xml:space="preserve">Development </w:t>
    </w:r>
    <w:r>
      <w:rPr>
        <w:i/>
        <w:sz w:val="18"/>
      </w:rPr>
      <w:t>Control Regulations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3DAA"/>
    <w:multiLevelType w:val="hybridMultilevel"/>
    <w:tmpl w:val="B8DA0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F64BD"/>
    <w:multiLevelType w:val="hybridMultilevel"/>
    <w:tmpl w:val="41B4F5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6477F"/>
    <w:multiLevelType w:val="hybridMultilevel"/>
    <w:tmpl w:val="94E6C2D0"/>
    <w:lvl w:ilvl="0" w:tplc="38744766">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2D456D"/>
    <w:multiLevelType w:val="hybridMultilevel"/>
    <w:tmpl w:val="67860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4116E"/>
    <w:multiLevelType w:val="hybridMultilevel"/>
    <w:tmpl w:val="95AE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74E74"/>
    <w:multiLevelType w:val="hybridMultilevel"/>
    <w:tmpl w:val="1E7CD89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56D2C9D"/>
    <w:multiLevelType w:val="hybridMultilevel"/>
    <w:tmpl w:val="BEB83B16"/>
    <w:lvl w:ilvl="0" w:tplc="71E62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F076E1"/>
    <w:multiLevelType w:val="hybridMultilevel"/>
    <w:tmpl w:val="F508DF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A06B6"/>
    <w:multiLevelType w:val="hybridMultilevel"/>
    <w:tmpl w:val="4668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8E5F9E"/>
    <w:multiLevelType w:val="hybridMultilevel"/>
    <w:tmpl w:val="1640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A41277"/>
    <w:multiLevelType w:val="hybridMultilevel"/>
    <w:tmpl w:val="2632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324CE5"/>
    <w:multiLevelType w:val="hybridMultilevel"/>
    <w:tmpl w:val="537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9C0D86"/>
    <w:multiLevelType w:val="hybridMultilevel"/>
    <w:tmpl w:val="14429B32"/>
    <w:lvl w:ilvl="0" w:tplc="75860B8C">
      <w:start w:val="1"/>
      <w:numFmt w:val="lowerRoman"/>
      <w:lvlText w:val="%1."/>
      <w:lvlJc w:val="right"/>
      <w:pPr>
        <w:tabs>
          <w:tab w:val="num" w:pos="2520"/>
        </w:tabs>
        <w:ind w:left="2520" w:hanging="360"/>
      </w:pPr>
      <w:rPr>
        <w:rFonts w:hint="default"/>
        <w:b/>
        <w:bCs w:val="0"/>
      </w:rPr>
    </w:lvl>
    <w:lvl w:ilvl="1" w:tplc="04090019">
      <w:start w:val="6"/>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start w:val="6"/>
      <w:numFmt w:val="lowerLetter"/>
      <w:lvlText w:val="%4)"/>
      <w:lvlJc w:val="left"/>
      <w:pPr>
        <w:tabs>
          <w:tab w:val="num" w:pos="3600"/>
        </w:tabs>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1EBD6C6C"/>
    <w:multiLevelType w:val="hybridMultilevel"/>
    <w:tmpl w:val="6ECE2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D47F47"/>
    <w:multiLevelType w:val="hybridMultilevel"/>
    <w:tmpl w:val="F508DF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79054EF"/>
    <w:multiLevelType w:val="hybridMultilevel"/>
    <w:tmpl w:val="5104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685536"/>
    <w:multiLevelType w:val="hybridMultilevel"/>
    <w:tmpl w:val="9A5C6A8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B6E0B21"/>
    <w:multiLevelType w:val="hybridMultilevel"/>
    <w:tmpl w:val="26E0CAD6"/>
    <w:lvl w:ilvl="0" w:tplc="1DA0C7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CD6AD6"/>
    <w:multiLevelType w:val="hybridMultilevel"/>
    <w:tmpl w:val="E53CE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CB6EF9"/>
    <w:multiLevelType w:val="hybridMultilevel"/>
    <w:tmpl w:val="C876D5FE"/>
    <w:lvl w:ilvl="0" w:tplc="75860B8C">
      <w:start w:val="1"/>
      <w:numFmt w:val="lowerRoman"/>
      <w:lvlText w:val="%1."/>
      <w:lvlJc w:val="right"/>
      <w:pPr>
        <w:tabs>
          <w:tab w:val="num" w:pos="1655"/>
        </w:tabs>
        <w:ind w:left="1655" w:hanging="180"/>
      </w:pPr>
      <w:rPr>
        <w:rFonts w:hint="default"/>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1A2639"/>
    <w:multiLevelType w:val="hybridMultilevel"/>
    <w:tmpl w:val="502C24B6"/>
    <w:lvl w:ilvl="0" w:tplc="8228D36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F76AE1"/>
    <w:multiLevelType w:val="hybridMultilevel"/>
    <w:tmpl w:val="31A01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D65267"/>
    <w:multiLevelType w:val="hybridMultilevel"/>
    <w:tmpl w:val="F2E27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282785"/>
    <w:multiLevelType w:val="hybridMultilevel"/>
    <w:tmpl w:val="94E6C2D0"/>
    <w:lvl w:ilvl="0" w:tplc="38744766">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641244"/>
    <w:multiLevelType w:val="multilevel"/>
    <w:tmpl w:val="AA6EE9DA"/>
    <w:lvl w:ilvl="0">
      <w:start w:val="1"/>
      <w:numFmt w:val="decimal"/>
      <w:pStyle w:val="Amol1"/>
      <w:lvlText w:val="%1."/>
      <w:lvlJc w:val="left"/>
      <w:pPr>
        <w:tabs>
          <w:tab w:val="num" w:pos="720"/>
        </w:tabs>
        <w:ind w:left="720" w:hanging="720"/>
      </w:pPr>
      <w:rPr>
        <w:rFonts w:hint="default"/>
        <w:sz w:val="22"/>
      </w:rPr>
    </w:lvl>
    <w:lvl w:ilvl="1">
      <w:start w:val="1"/>
      <w:numFmt w:val="decimal"/>
      <w:pStyle w:val="Amol2"/>
      <w:lvlText w:val="%1.%2"/>
      <w:lvlJc w:val="left"/>
      <w:pPr>
        <w:tabs>
          <w:tab w:val="num" w:pos="1440"/>
        </w:tabs>
        <w:ind w:left="1440" w:hanging="720"/>
      </w:pPr>
      <w:rPr>
        <w:rFonts w:hint="default"/>
        <w:b w:val="0"/>
        <w:sz w:val="22"/>
      </w:rPr>
    </w:lvl>
    <w:lvl w:ilvl="2">
      <w:start w:val="1"/>
      <w:numFmt w:val="decimal"/>
      <w:pStyle w:val="Amol3"/>
      <w:lvlText w:val="%1.%2.%3"/>
      <w:lvlJc w:val="left"/>
      <w:pPr>
        <w:tabs>
          <w:tab w:val="num" w:pos="2160"/>
        </w:tabs>
        <w:ind w:left="2160" w:hanging="720"/>
      </w:pPr>
      <w:rPr>
        <w:rFonts w:hint="default"/>
        <w:b w:val="0"/>
        <w:sz w:val="22"/>
      </w:rPr>
    </w:lvl>
    <w:lvl w:ilvl="3">
      <w:start w:val="1"/>
      <w:numFmt w:val="decimal"/>
      <w:lvlText w:val="%1.%2.%3.%4"/>
      <w:lvlJc w:val="left"/>
      <w:pPr>
        <w:tabs>
          <w:tab w:val="num" w:pos="2880"/>
        </w:tabs>
        <w:ind w:left="2880" w:hanging="720"/>
      </w:pPr>
      <w:rPr>
        <w:rFonts w:hint="default"/>
        <w:sz w:val="22"/>
      </w:rPr>
    </w:lvl>
    <w:lvl w:ilvl="4">
      <w:start w:val="1"/>
      <w:numFmt w:val="decimal"/>
      <w:lvlText w:val="%1.%2.%3.%4.%5"/>
      <w:lvlJc w:val="left"/>
      <w:pPr>
        <w:tabs>
          <w:tab w:val="num" w:pos="3960"/>
        </w:tabs>
        <w:ind w:left="3960" w:hanging="1080"/>
      </w:pPr>
      <w:rPr>
        <w:rFonts w:hint="default"/>
        <w:sz w:val="22"/>
      </w:rPr>
    </w:lvl>
    <w:lvl w:ilvl="5">
      <w:start w:val="1"/>
      <w:numFmt w:val="decimal"/>
      <w:lvlText w:val="%1.%2.%3.%4.%5.%6"/>
      <w:lvlJc w:val="left"/>
      <w:pPr>
        <w:tabs>
          <w:tab w:val="num" w:pos="4680"/>
        </w:tabs>
        <w:ind w:left="4680" w:hanging="1080"/>
      </w:pPr>
      <w:rPr>
        <w:rFonts w:hint="default"/>
        <w:sz w:val="22"/>
      </w:rPr>
    </w:lvl>
    <w:lvl w:ilvl="6">
      <w:start w:val="1"/>
      <w:numFmt w:val="decimal"/>
      <w:lvlText w:val="%1.%2.%3.%4.%5.%6.%7"/>
      <w:lvlJc w:val="left"/>
      <w:pPr>
        <w:tabs>
          <w:tab w:val="num" w:pos="5760"/>
        </w:tabs>
        <w:ind w:left="5760" w:hanging="1440"/>
      </w:pPr>
      <w:rPr>
        <w:rFonts w:hint="default"/>
        <w:sz w:val="22"/>
      </w:rPr>
    </w:lvl>
    <w:lvl w:ilvl="7">
      <w:start w:val="1"/>
      <w:numFmt w:val="decimal"/>
      <w:lvlText w:val="%1.%2.%3.%4.%5.%6.%7.%8"/>
      <w:lvlJc w:val="left"/>
      <w:pPr>
        <w:tabs>
          <w:tab w:val="num" w:pos="6480"/>
        </w:tabs>
        <w:ind w:left="6480" w:hanging="1440"/>
      </w:pPr>
      <w:rPr>
        <w:rFonts w:hint="default"/>
        <w:sz w:val="22"/>
      </w:rPr>
    </w:lvl>
    <w:lvl w:ilvl="8">
      <w:start w:val="1"/>
      <w:numFmt w:val="decimal"/>
      <w:lvlText w:val="%1.%2.%3.%4.%5.%6.%7.%8.%9"/>
      <w:lvlJc w:val="left"/>
      <w:pPr>
        <w:tabs>
          <w:tab w:val="num" w:pos="7560"/>
        </w:tabs>
        <w:ind w:left="7560" w:hanging="1800"/>
      </w:pPr>
      <w:rPr>
        <w:rFonts w:hint="default"/>
        <w:sz w:val="22"/>
      </w:rPr>
    </w:lvl>
  </w:abstractNum>
  <w:abstractNum w:abstractNumId="25">
    <w:nsid w:val="65D32811"/>
    <w:multiLevelType w:val="hybridMultilevel"/>
    <w:tmpl w:val="A50C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051518"/>
    <w:multiLevelType w:val="hybridMultilevel"/>
    <w:tmpl w:val="CB60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D95862"/>
    <w:multiLevelType w:val="hybridMultilevel"/>
    <w:tmpl w:val="2AA8D0F4"/>
    <w:lvl w:ilvl="0" w:tplc="5DA4F052">
      <w:start w:val="1"/>
      <w:numFmt w:val="decimal"/>
      <w:lvlText w:val="%1."/>
      <w:lvlJc w:val="left"/>
      <w:pPr>
        <w:ind w:left="720" w:hanging="360"/>
      </w:pPr>
      <w:rPr>
        <w:rFonts w:eastAsia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957A8"/>
    <w:multiLevelType w:val="hybridMultilevel"/>
    <w:tmpl w:val="449C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5"/>
  </w:num>
  <w:num w:numId="5">
    <w:abstractNumId w:val="26"/>
  </w:num>
  <w:num w:numId="6">
    <w:abstractNumId w:val="10"/>
  </w:num>
  <w:num w:numId="7">
    <w:abstractNumId w:val="18"/>
  </w:num>
  <w:num w:numId="8">
    <w:abstractNumId w:val="28"/>
  </w:num>
  <w:num w:numId="9">
    <w:abstractNumId w:val="21"/>
  </w:num>
  <w:num w:numId="10">
    <w:abstractNumId w:val="17"/>
  </w:num>
  <w:num w:numId="11">
    <w:abstractNumId w:val="3"/>
  </w:num>
  <w:num w:numId="12">
    <w:abstractNumId w:val="9"/>
  </w:num>
  <w:num w:numId="13">
    <w:abstractNumId w:val="25"/>
  </w:num>
  <w:num w:numId="14">
    <w:abstractNumId w:val="22"/>
  </w:num>
  <w:num w:numId="15">
    <w:abstractNumId w:val="0"/>
  </w:num>
  <w:num w:numId="16">
    <w:abstractNumId w:val="27"/>
  </w:num>
  <w:num w:numId="17">
    <w:abstractNumId w:val="13"/>
  </w:num>
  <w:num w:numId="18">
    <w:abstractNumId w:val="12"/>
  </w:num>
  <w:num w:numId="19">
    <w:abstractNumId w:val="19"/>
  </w:num>
  <w:num w:numId="20">
    <w:abstractNumId w:val="24"/>
  </w:num>
  <w:num w:numId="21">
    <w:abstractNumId w:val="2"/>
  </w:num>
  <w:num w:numId="22">
    <w:abstractNumId w:val="23"/>
  </w:num>
  <w:num w:numId="23">
    <w:abstractNumId w:val="1"/>
  </w:num>
  <w:num w:numId="24">
    <w:abstractNumId w:val="6"/>
  </w:num>
  <w:num w:numId="25">
    <w:abstractNumId w:val="20"/>
  </w:num>
  <w:num w:numId="26">
    <w:abstractNumId w:val="7"/>
  </w:num>
  <w:num w:numId="27">
    <w:abstractNumId w:val="14"/>
  </w:num>
  <w:num w:numId="28">
    <w:abstractNumId w:val="1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revisionView w:markup="0"/>
  <w:trackRevisions/>
  <w:defaultTabStop w:val="720"/>
  <w:drawingGridHorizontalSpacing w:val="110"/>
  <w:displayHorizontalDrawingGridEvery w:val="2"/>
  <w:characterSpacingControl w:val="doNotCompress"/>
  <w:hdrShapeDefaults>
    <o:shapedefaults v:ext="edit" spidmax="83969"/>
  </w:hdrShapeDefaults>
  <w:footnotePr>
    <w:footnote w:id="0"/>
    <w:footnote w:id="1"/>
  </w:footnotePr>
  <w:endnotePr>
    <w:endnote w:id="0"/>
    <w:endnote w:id="1"/>
  </w:endnotePr>
  <w:compat/>
  <w:rsids>
    <w:rsidRoot w:val="00763D31"/>
    <w:rsid w:val="00001473"/>
    <w:rsid w:val="00002C47"/>
    <w:rsid w:val="0000534A"/>
    <w:rsid w:val="00016433"/>
    <w:rsid w:val="00024FD7"/>
    <w:rsid w:val="00033195"/>
    <w:rsid w:val="00034E3B"/>
    <w:rsid w:val="0003761B"/>
    <w:rsid w:val="00040CD3"/>
    <w:rsid w:val="000638ED"/>
    <w:rsid w:val="00067870"/>
    <w:rsid w:val="00070D84"/>
    <w:rsid w:val="00085F17"/>
    <w:rsid w:val="00092725"/>
    <w:rsid w:val="0009635B"/>
    <w:rsid w:val="00097138"/>
    <w:rsid w:val="000A02FA"/>
    <w:rsid w:val="000A081A"/>
    <w:rsid w:val="000A111E"/>
    <w:rsid w:val="000B12A5"/>
    <w:rsid w:val="000C365C"/>
    <w:rsid w:val="000C43C0"/>
    <w:rsid w:val="000C65FE"/>
    <w:rsid w:val="000D028A"/>
    <w:rsid w:val="000D0B9A"/>
    <w:rsid w:val="000D22D9"/>
    <w:rsid w:val="000D4923"/>
    <w:rsid w:val="000E3490"/>
    <w:rsid w:val="000E4B15"/>
    <w:rsid w:val="000E4D25"/>
    <w:rsid w:val="000F361F"/>
    <w:rsid w:val="000F5BC8"/>
    <w:rsid w:val="00105BDA"/>
    <w:rsid w:val="001116AF"/>
    <w:rsid w:val="00114B1A"/>
    <w:rsid w:val="0012394C"/>
    <w:rsid w:val="00135525"/>
    <w:rsid w:val="00140E48"/>
    <w:rsid w:val="00152330"/>
    <w:rsid w:val="0016762A"/>
    <w:rsid w:val="00174D77"/>
    <w:rsid w:val="00186D8C"/>
    <w:rsid w:val="001938B8"/>
    <w:rsid w:val="00193B35"/>
    <w:rsid w:val="001B4108"/>
    <w:rsid w:val="001C74BE"/>
    <w:rsid w:val="001D097A"/>
    <w:rsid w:val="001E25A8"/>
    <w:rsid w:val="001E57FF"/>
    <w:rsid w:val="001E6A15"/>
    <w:rsid w:val="001E7589"/>
    <w:rsid w:val="001F096A"/>
    <w:rsid w:val="0020336F"/>
    <w:rsid w:val="00210FF0"/>
    <w:rsid w:val="002239AB"/>
    <w:rsid w:val="00231DC2"/>
    <w:rsid w:val="002455D7"/>
    <w:rsid w:val="00271BFC"/>
    <w:rsid w:val="00271CFD"/>
    <w:rsid w:val="002A1874"/>
    <w:rsid w:val="002A1964"/>
    <w:rsid w:val="002A4C5A"/>
    <w:rsid w:val="002A5075"/>
    <w:rsid w:val="002B2269"/>
    <w:rsid w:val="002C0CF1"/>
    <w:rsid w:val="002C3FE8"/>
    <w:rsid w:val="002C7AD9"/>
    <w:rsid w:val="002E7EC1"/>
    <w:rsid w:val="00301642"/>
    <w:rsid w:val="00304C9C"/>
    <w:rsid w:val="00323AE1"/>
    <w:rsid w:val="00324F14"/>
    <w:rsid w:val="00334DF2"/>
    <w:rsid w:val="003411A4"/>
    <w:rsid w:val="003459D2"/>
    <w:rsid w:val="00345E73"/>
    <w:rsid w:val="00353900"/>
    <w:rsid w:val="0035575A"/>
    <w:rsid w:val="003577FE"/>
    <w:rsid w:val="0036561A"/>
    <w:rsid w:val="00366E36"/>
    <w:rsid w:val="00376408"/>
    <w:rsid w:val="00390BE6"/>
    <w:rsid w:val="003A73FA"/>
    <w:rsid w:val="003B1497"/>
    <w:rsid w:val="003B23FB"/>
    <w:rsid w:val="003B3083"/>
    <w:rsid w:val="003B663E"/>
    <w:rsid w:val="003C2CCC"/>
    <w:rsid w:val="003C78E6"/>
    <w:rsid w:val="003D13E0"/>
    <w:rsid w:val="003D41B9"/>
    <w:rsid w:val="003D602A"/>
    <w:rsid w:val="003D7742"/>
    <w:rsid w:val="003F3EEF"/>
    <w:rsid w:val="003F58FB"/>
    <w:rsid w:val="003F71B5"/>
    <w:rsid w:val="00402CCB"/>
    <w:rsid w:val="004246C6"/>
    <w:rsid w:val="00464DF5"/>
    <w:rsid w:val="00470C6C"/>
    <w:rsid w:val="00471595"/>
    <w:rsid w:val="004816B6"/>
    <w:rsid w:val="0048306A"/>
    <w:rsid w:val="004A0A62"/>
    <w:rsid w:val="004A64D8"/>
    <w:rsid w:val="004B7036"/>
    <w:rsid w:val="004C0500"/>
    <w:rsid w:val="004C24EB"/>
    <w:rsid w:val="004C35C0"/>
    <w:rsid w:val="004D7A9F"/>
    <w:rsid w:val="004E5B2A"/>
    <w:rsid w:val="004F06D7"/>
    <w:rsid w:val="004F2962"/>
    <w:rsid w:val="004F3E95"/>
    <w:rsid w:val="00533C8E"/>
    <w:rsid w:val="0053657D"/>
    <w:rsid w:val="005415FF"/>
    <w:rsid w:val="005A0766"/>
    <w:rsid w:val="005A2002"/>
    <w:rsid w:val="005B2190"/>
    <w:rsid w:val="005B3382"/>
    <w:rsid w:val="005C05D0"/>
    <w:rsid w:val="005C4BDF"/>
    <w:rsid w:val="005D1A01"/>
    <w:rsid w:val="005D5493"/>
    <w:rsid w:val="005D6B82"/>
    <w:rsid w:val="005E0584"/>
    <w:rsid w:val="005E0B65"/>
    <w:rsid w:val="005E2ED3"/>
    <w:rsid w:val="005E2F53"/>
    <w:rsid w:val="005E6F58"/>
    <w:rsid w:val="005F2AB9"/>
    <w:rsid w:val="005F2C9C"/>
    <w:rsid w:val="005F661E"/>
    <w:rsid w:val="005F6F78"/>
    <w:rsid w:val="00604CBF"/>
    <w:rsid w:val="00605D73"/>
    <w:rsid w:val="006069AB"/>
    <w:rsid w:val="00627018"/>
    <w:rsid w:val="00632F1E"/>
    <w:rsid w:val="00634C11"/>
    <w:rsid w:val="00636FD7"/>
    <w:rsid w:val="006421AA"/>
    <w:rsid w:val="006426E6"/>
    <w:rsid w:val="006470EB"/>
    <w:rsid w:val="00652B41"/>
    <w:rsid w:val="00662B8B"/>
    <w:rsid w:val="00664D34"/>
    <w:rsid w:val="00664D92"/>
    <w:rsid w:val="00683242"/>
    <w:rsid w:val="00683EF8"/>
    <w:rsid w:val="006915F4"/>
    <w:rsid w:val="00692353"/>
    <w:rsid w:val="00693317"/>
    <w:rsid w:val="00696E2C"/>
    <w:rsid w:val="0069769F"/>
    <w:rsid w:val="006A45F1"/>
    <w:rsid w:val="006B2622"/>
    <w:rsid w:val="006B385A"/>
    <w:rsid w:val="006B5847"/>
    <w:rsid w:val="006B600D"/>
    <w:rsid w:val="006C0798"/>
    <w:rsid w:val="006C7A69"/>
    <w:rsid w:val="006E5C49"/>
    <w:rsid w:val="00700E74"/>
    <w:rsid w:val="007329EE"/>
    <w:rsid w:val="00742540"/>
    <w:rsid w:val="00763D31"/>
    <w:rsid w:val="0079766F"/>
    <w:rsid w:val="007A10D6"/>
    <w:rsid w:val="007B0CD5"/>
    <w:rsid w:val="007B6FA9"/>
    <w:rsid w:val="007C7F74"/>
    <w:rsid w:val="007E25DD"/>
    <w:rsid w:val="007F33F2"/>
    <w:rsid w:val="007F4141"/>
    <w:rsid w:val="007F497E"/>
    <w:rsid w:val="007F601D"/>
    <w:rsid w:val="007F73DD"/>
    <w:rsid w:val="00805DEE"/>
    <w:rsid w:val="00807121"/>
    <w:rsid w:val="00810B72"/>
    <w:rsid w:val="0082360E"/>
    <w:rsid w:val="0082569D"/>
    <w:rsid w:val="00832802"/>
    <w:rsid w:val="00843763"/>
    <w:rsid w:val="00843EFD"/>
    <w:rsid w:val="0085149B"/>
    <w:rsid w:val="00855262"/>
    <w:rsid w:val="00856FA2"/>
    <w:rsid w:val="00861269"/>
    <w:rsid w:val="00862574"/>
    <w:rsid w:val="008631EC"/>
    <w:rsid w:val="008723C8"/>
    <w:rsid w:val="0087588D"/>
    <w:rsid w:val="0087785F"/>
    <w:rsid w:val="008817AB"/>
    <w:rsid w:val="008846FD"/>
    <w:rsid w:val="00884E07"/>
    <w:rsid w:val="00894F01"/>
    <w:rsid w:val="008A2D03"/>
    <w:rsid w:val="008B03A6"/>
    <w:rsid w:val="008C188D"/>
    <w:rsid w:val="008C6820"/>
    <w:rsid w:val="008D2DDB"/>
    <w:rsid w:val="008D3B33"/>
    <w:rsid w:val="008D3F26"/>
    <w:rsid w:val="008E5A3A"/>
    <w:rsid w:val="008F6EC6"/>
    <w:rsid w:val="0090034B"/>
    <w:rsid w:val="0090709F"/>
    <w:rsid w:val="00920536"/>
    <w:rsid w:val="00940561"/>
    <w:rsid w:val="0094070E"/>
    <w:rsid w:val="009421E8"/>
    <w:rsid w:val="00942E47"/>
    <w:rsid w:val="00947311"/>
    <w:rsid w:val="009632B8"/>
    <w:rsid w:val="00972894"/>
    <w:rsid w:val="00981308"/>
    <w:rsid w:val="009822A1"/>
    <w:rsid w:val="00985521"/>
    <w:rsid w:val="0099670C"/>
    <w:rsid w:val="009A6116"/>
    <w:rsid w:val="009C16FE"/>
    <w:rsid w:val="009E3C50"/>
    <w:rsid w:val="009E5621"/>
    <w:rsid w:val="009F2316"/>
    <w:rsid w:val="009F5707"/>
    <w:rsid w:val="00A0408B"/>
    <w:rsid w:val="00A125FF"/>
    <w:rsid w:val="00A1454F"/>
    <w:rsid w:val="00A30313"/>
    <w:rsid w:val="00A33064"/>
    <w:rsid w:val="00A369D7"/>
    <w:rsid w:val="00A37A47"/>
    <w:rsid w:val="00A4434A"/>
    <w:rsid w:val="00A47A3B"/>
    <w:rsid w:val="00A53714"/>
    <w:rsid w:val="00A64B58"/>
    <w:rsid w:val="00A66592"/>
    <w:rsid w:val="00A67AD7"/>
    <w:rsid w:val="00A7006F"/>
    <w:rsid w:val="00A7373D"/>
    <w:rsid w:val="00A7405C"/>
    <w:rsid w:val="00A7460C"/>
    <w:rsid w:val="00A76547"/>
    <w:rsid w:val="00A94EFD"/>
    <w:rsid w:val="00AA70E2"/>
    <w:rsid w:val="00AB2D96"/>
    <w:rsid w:val="00AB3936"/>
    <w:rsid w:val="00AC641B"/>
    <w:rsid w:val="00AE12B8"/>
    <w:rsid w:val="00AF2E2B"/>
    <w:rsid w:val="00AF5A67"/>
    <w:rsid w:val="00AF5A89"/>
    <w:rsid w:val="00B02DEF"/>
    <w:rsid w:val="00B050B1"/>
    <w:rsid w:val="00B11136"/>
    <w:rsid w:val="00B121C2"/>
    <w:rsid w:val="00B155FE"/>
    <w:rsid w:val="00B23823"/>
    <w:rsid w:val="00B24C29"/>
    <w:rsid w:val="00B253DB"/>
    <w:rsid w:val="00B31923"/>
    <w:rsid w:val="00B34F22"/>
    <w:rsid w:val="00B4044B"/>
    <w:rsid w:val="00B522F6"/>
    <w:rsid w:val="00B52460"/>
    <w:rsid w:val="00B52F48"/>
    <w:rsid w:val="00B54B99"/>
    <w:rsid w:val="00B55112"/>
    <w:rsid w:val="00B55D79"/>
    <w:rsid w:val="00B64E40"/>
    <w:rsid w:val="00B6617F"/>
    <w:rsid w:val="00B67505"/>
    <w:rsid w:val="00B76CBC"/>
    <w:rsid w:val="00B84B23"/>
    <w:rsid w:val="00BA2C84"/>
    <w:rsid w:val="00BB1D34"/>
    <w:rsid w:val="00BB7528"/>
    <w:rsid w:val="00BC06E3"/>
    <w:rsid w:val="00BC2165"/>
    <w:rsid w:val="00BC6CB3"/>
    <w:rsid w:val="00BD6F3C"/>
    <w:rsid w:val="00BF042A"/>
    <w:rsid w:val="00C00E97"/>
    <w:rsid w:val="00C03B3D"/>
    <w:rsid w:val="00C05D0D"/>
    <w:rsid w:val="00C116D5"/>
    <w:rsid w:val="00C15109"/>
    <w:rsid w:val="00C1549F"/>
    <w:rsid w:val="00C24AB6"/>
    <w:rsid w:val="00C307FC"/>
    <w:rsid w:val="00C3168B"/>
    <w:rsid w:val="00C40BB9"/>
    <w:rsid w:val="00C417C7"/>
    <w:rsid w:val="00C5046B"/>
    <w:rsid w:val="00C51D5B"/>
    <w:rsid w:val="00C6003C"/>
    <w:rsid w:val="00C66BF7"/>
    <w:rsid w:val="00C728A2"/>
    <w:rsid w:val="00C76536"/>
    <w:rsid w:val="00C8160C"/>
    <w:rsid w:val="00C87CFF"/>
    <w:rsid w:val="00C90A48"/>
    <w:rsid w:val="00C91A51"/>
    <w:rsid w:val="00CA683F"/>
    <w:rsid w:val="00CB0C74"/>
    <w:rsid w:val="00CC0B33"/>
    <w:rsid w:val="00CE2AED"/>
    <w:rsid w:val="00CE33ED"/>
    <w:rsid w:val="00D0710E"/>
    <w:rsid w:val="00D4193E"/>
    <w:rsid w:val="00D41F0B"/>
    <w:rsid w:val="00D441A6"/>
    <w:rsid w:val="00D54276"/>
    <w:rsid w:val="00D630A6"/>
    <w:rsid w:val="00D73007"/>
    <w:rsid w:val="00D737DE"/>
    <w:rsid w:val="00D86085"/>
    <w:rsid w:val="00D86EDD"/>
    <w:rsid w:val="00D9747A"/>
    <w:rsid w:val="00DA1915"/>
    <w:rsid w:val="00DA4515"/>
    <w:rsid w:val="00DB44BC"/>
    <w:rsid w:val="00DB4DF9"/>
    <w:rsid w:val="00DB5C90"/>
    <w:rsid w:val="00DC0F65"/>
    <w:rsid w:val="00DE5D15"/>
    <w:rsid w:val="00DE616E"/>
    <w:rsid w:val="00E05E7F"/>
    <w:rsid w:val="00E10368"/>
    <w:rsid w:val="00E1061A"/>
    <w:rsid w:val="00E1758A"/>
    <w:rsid w:val="00E27305"/>
    <w:rsid w:val="00E27F3F"/>
    <w:rsid w:val="00E36158"/>
    <w:rsid w:val="00E42F54"/>
    <w:rsid w:val="00E43E1E"/>
    <w:rsid w:val="00E52B76"/>
    <w:rsid w:val="00E641D2"/>
    <w:rsid w:val="00E720D0"/>
    <w:rsid w:val="00E80898"/>
    <w:rsid w:val="00E857FB"/>
    <w:rsid w:val="00EA1E88"/>
    <w:rsid w:val="00EA2A7B"/>
    <w:rsid w:val="00EB4761"/>
    <w:rsid w:val="00EB6CCC"/>
    <w:rsid w:val="00EC00F1"/>
    <w:rsid w:val="00ED0000"/>
    <w:rsid w:val="00ED4ED7"/>
    <w:rsid w:val="00EE0F4C"/>
    <w:rsid w:val="00EE6D55"/>
    <w:rsid w:val="00EF1952"/>
    <w:rsid w:val="00EF3023"/>
    <w:rsid w:val="00EF3601"/>
    <w:rsid w:val="00EF4C8C"/>
    <w:rsid w:val="00EF69EB"/>
    <w:rsid w:val="00F06B33"/>
    <w:rsid w:val="00F1603D"/>
    <w:rsid w:val="00F24243"/>
    <w:rsid w:val="00F37DEE"/>
    <w:rsid w:val="00F42169"/>
    <w:rsid w:val="00F45E0D"/>
    <w:rsid w:val="00F478FC"/>
    <w:rsid w:val="00F56E03"/>
    <w:rsid w:val="00F65494"/>
    <w:rsid w:val="00F744AE"/>
    <w:rsid w:val="00F75882"/>
    <w:rsid w:val="00F80380"/>
    <w:rsid w:val="00F816E9"/>
    <w:rsid w:val="00F862BC"/>
    <w:rsid w:val="00F937F9"/>
    <w:rsid w:val="00F94022"/>
    <w:rsid w:val="00F9626A"/>
    <w:rsid w:val="00FB757C"/>
    <w:rsid w:val="00FC136C"/>
    <w:rsid w:val="00FC6CD9"/>
    <w:rsid w:val="00FD7C1F"/>
    <w:rsid w:val="00FF7E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E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3D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3D31"/>
  </w:style>
  <w:style w:type="paragraph" w:styleId="Footer">
    <w:name w:val="footer"/>
    <w:basedOn w:val="Normal"/>
    <w:link w:val="FooterChar"/>
    <w:uiPriority w:val="99"/>
    <w:unhideWhenUsed/>
    <w:rsid w:val="00763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3D31"/>
  </w:style>
  <w:style w:type="paragraph" w:styleId="BalloonText">
    <w:name w:val="Balloon Text"/>
    <w:basedOn w:val="Normal"/>
    <w:link w:val="BalloonTextChar"/>
    <w:uiPriority w:val="99"/>
    <w:semiHidden/>
    <w:unhideWhenUsed/>
    <w:rsid w:val="00763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D31"/>
    <w:rPr>
      <w:rFonts w:ascii="Tahoma" w:hAnsi="Tahoma" w:cs="Tahoma"/>
      <w:sz w:val="16"/>
      <w:szCs w:val="16"/>
    </w:rPr>
  </w:style>
  <w:style w:type="table" w:styleId="TableGrid">
    <w:name w:val="Table Grid"/>
    <w:basedOn w:val="TableNormal"/>
    <w:uiPriority w:val="59"/>
    <w:rsid w:val="00C154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549F"/>
    <w:pPr>
      <w:ind w:left="720"/>
      <w:contextualSpacing/>
    </w:pPr>
  </w:style>
  <w:style w:type="table" w:styleId="MediumShading1-Accent6">
    <w:name w:val="Medium Shading 1 Accent 6"/>
    <w:basedOn w:val="TableNormal"/>
    <w:uiPriority w:val="63"/>
    <w:rsid w:val="00C1549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87785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ormalWeb">
    <w:name w:val="Normal (Web)"/>
    <w:basedOn w:val="Normal"/>
    <w:uiPriority w:val="99"/>
    <w:unhideWhenUsed/>
    <w:rsid w:val="009813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mol1">
    <w:name w:val="Amol1"/>
    <w:basedOn w:val="Normal"/>
    <w:rsid w:val="00EF4C8C"/>
    <w:pPr>
      <w:numPr>
        <w:numId w:val="20"/>
      </w:numPr>
      <w:spacing w:after="0" w:line="240" w:lineRule="auto"/>
    </w:pPr>
    <w:rPr>
      <w:rFonts w:ascii="Times New Roman" w:eastAsia="Times New Roman" w:hAnsi="Times New Roman" w:cs="Times New Roman"/>
      <w:sz w:val="28"/>
      <w:szCs w:val="24"/>
    </w:rPr>
  </w:style>
  <w:style w:type="paragraph" w:customStyle="1" w:styleId="Amol2">
    <w:name w:val="Amol2"/>
    <w:basedOn w:val="Normal"/>
    <w:rsid w:val="00EF4C8C"/>
    <w:pPr>
      <w:numPr>
        <w:ilvl w:val="1"/>
        <w:numId w:val="20"/>
      </w:numPr>
      <w:spacing w:after="0" w:line="240" w:lineRule="auto"/>
    </w:pPr>
    <w:rPr>
      <w:rFonts w:ascii="Times New Roman" w:eastAsia="Times New Roman" w:hAnsi="Times New Roman" w:cs="Times New Roman"/>
      <w:sz w:val="24"/>
      <w:szCs w:val="24"/>
    </w:rPr>
  </w:style>
  <w:style w:type="paragraph" w:customStyle="1" w:styleId="Amol3">
    <w:name w:val="Amol3"/>
    <w:basedOn w:val="Normal"/>
    <w:rsid w:val="00EF4C8C"/>
    <w:pPr>
      <w:numPr>
        <w:ilvl w:val="2"/>
        <w:numId w:val="20"/>
      </w:num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2962"/>
    <w:rPr>
      <w:color w:val="0000FF"/>
      <w:u w:val="single"/>
    </w:rPr>
  </w:style>
  <w:style w:type="character" w:styleId="FollowedHyperlink">
    <w:name w:val="FollowedHyperlink"/>
    <w:basedOn w:val="DefaultParagraphFont"/>
    <w:uiPriority w:val="99"/>
    <w:semiHidden/>
    <w:unhideWhenUsed/>
    <w:rsid w:val="004F2962"/>
    <w:rPr>
      <w:color w:val="800080"/>
      <w:u w:val="single"/>
    </w:rPr>
  </w:style>
  <w:style w:type="paragraph" w:customStyle="1" w:styleId="font0">
    <w:name w:val="font0"/>
    <w:basedOn w:val="Normal"/>
    <w:rsid w:val="004F2962"/>
    <w:pPr>
      <w:spacing w:before="100" w:beforeAutospacing="1" w:after="100" w:afterAutospacing="1" w:line="240" w:lineRule="auto"/>
    </w:pPr>
    <w:rPr>
      <w:rFonts w:ascii="Calibri" w:eastAsia="Times New Roman" w:hAnsi="Calibri" w:cs="Times New Roman"/>
      <w:color w:val="000000"/>
    </w:rPr>
  </w:style>
  <w:style w:type="paragraph" w:customStyle="1" w:styleId="font5">
    <w:name w:val="font5"/>
    <w:basedOn w:val="Normal"/>
    <w:rsid w:val="004F2962"/>
    <w:pPr>
      <w:spacing w:before="100" w:beforeAutospacing="1" w:after="100" w:afterAutospacing="1" w:line="240" w:lineRule="auto"/>
    </w:pPr>
    <w:rPr>
      <w:rFonts w:ascii="Calibri" w:eastAsia="Times New Roman" w:hAnsi="Calibri" w:cs="Times New Roman"/>
    </w:rPr>
  </w:style>
  <w:style w:type="paragraph" w:customStyle="1" w:styleId="font6">
    <w:name w:val="font6"/>
    <w:basedOn w:val="Normal"/>
    <w:rsid w:val="004F2962"/>
    <w:pPr>
      <w:spacing w:before="100" w:beforeAutospacing="1" w:after="100" w:afterAutospacing="1" w:line="240" w:lineRule="auto"/>
    </w:pPr>
    <w:rPr>
      <w:rFonts w:ascii="Calibri" w:eastAsia="Times New Roman" w:hAnsi="Calibri" w:cs="Times New Roman"/>
      <w:color w:val="000000"/>
    </w:rPr>
  </w:style>
  <w:style w:type="paragraph" w:customStyle="1" w:styleId="font7">
    <w:name w:val="font7"/>
    <w:basedOn w:val="Normal"/>
    <w:rsid w:val="004F2962"/>
    <w:pPr>
      <w:spacing w:before="100" w:beforeAutospacing="1" w:after="100" w:afterAutospacing="1" w:line="240" w:lineRule="auto"/>
    </w:pPr>
    <w:rPr>
      <w:rFonts w:ascii="Calibri" w:eastAsia="Times New Roman" w:hAnsi="Calibri" w:cs="Times New Roman"/>
      <w:b/>
      <w:bCs/>
      <w:color w:val="000000"/>
      <w:sz w:val="28"/>
      <w:szCs w:val="28"/>
    </w:rPr>
  </w:style>
  <w:style w:type="paragraph" w:customStyle="1" w:styleId="font8">
    <w:name w:val="font8"/>
    <w:basedOn w:val="Normal"/>
    <w:rsid w:val="004F2962"/>
    <w:pPr>
      <w:spacing w:before="100" w:beforeAutospacing="1" w:after="100" w:afterAutospacing="1" w:line="240" w:lineRule="auto"/>
    </w:pPr>
    <w:rPr>
      <w:rFonts w:ascii="Calibri" w:eastAsia="Times New Roman" w:hAnsi="Calibri" w:cs="Times New Roman"/>
      <w:color w:val="000000"/>
      <w:sz w:val="28"/>
      <w:szCs w:val="28"/>
    </w:rPr>
  </w:style>
  <w:style w:type="paragraph" w:customStyle="1" w:styleId="xl65">
    <w:name w:val="xl65"/>
    <w:basedOn w:val="Normal"/>
    <w:rsid w:val="004F2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F2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2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4F2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4F2962"/>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4F296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4F29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4F296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4F296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2962"/>
    <w:pPr>
      <w:pBdr>
        <w:top w:val="single" w:sz="8" w:space="0" w:color="auto"/>
        <w:left w:val="single" w:sz="8" w:space="0" w:color="auto"/>
        <w:bottom w:val="single" w:sz="8" w:space="0" w:color="auto"/>
        <w:right w:val="single" w:sz="4" w:space="0" w:color="auto"/>
      </w:pBdr>
      <w:shd w:val="clear" w:color="000000" w:fill="FCD5B4"/>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Normal"/>
    <w:rsid w:val="004F2962"/>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Normal"/>
    <w:rsid w:val="004F2962"/>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4F2962"/>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4F2962"/>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9">
    <w:name w:val="xl79"/>
    <w:basedOn w:val="Normal"/>
    <w:rsid w:val="004F2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4F296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
    <w:rsid w:val="004F296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Normal"/>
    <w:rsid w:val="004F296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3">
    <w:name w:val="xl83"/>
    <w:basedOn w:val="Normal"/>
    <w:rsid w:val="004F296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4">
    <w:name w:val="xl84"/>
    <w:basedOn w:val="Normal"/>
    <w:rsid w:val="004F2962"/>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5">
    <w:name w:val="xl85"/>
    <w:basedOn w:val="Normal"/>
    <w:rsid w:val="004F296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86">
    <w:name w:val="xl86"/>
    <w:basedOn w:val="Normal"/>
    <w:rsid w:val="004F296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87">
    <w:name w:val="xl87"/>
    <w:basedOn w:val="Normal"/>
    <w:rsid w:val="004F2962"/>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88">
    <w:name w:val="xl88"/>
    <w:basedOn w:val="Normal"/>
    <w:rsid w:val="004F296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89">
    <w:name w:val="xl89"/>
    <w:basedOn w:val="Normal"/>
    <w:rsid w:val="004F296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customStyle="1" w:styleId="xl90">
    <w:name w:val="xl90"/>
    <w:basedOn w:val="Normal"/>
    <w:rsid w:val="004F296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rPr>
  </w:style>
  <w:style w:type="paragraph" w:styleId="NoSpacing">
    <w:name w:val="No Spacing"/>
    <w:uiPriority w:val="1"/>
    <w:qFormat/>
    <w:rsid w:val="00AA70E2"/>
    <w:pPr>
      <w:spacing w:after="0" w:line="240" w:lineRule="auto"/>
    </w:pPr>
    <w:rPr>
      <w:rFonts w:ascii="Calibri" w:eastAsia="Calibri" w:hAnsi="Calibri" w:cs="Times New Roman"/>
    </w:rPr>
  </w:style>
  <w:style w:type="paragraph" w:styleId="Revision">
    <w:name w:val="Revision"/>
    <w:hidden/>
    <w:uiPriority w:val="99"/>
    <w:semiHidden/>
    <w:rsid w:val="006421AA"/>
    <w:pPr>
      <w:spacing w:after="0" w:line="240" w:lineRule="auto"/>
    </w:pPr>
  </w:style>
  <w:style w:type="paragraph" w:styleId="FootnoteText">
    <w:name w:val="footnote text"/>
    <w:basedOn w:val="Normal"/>
    <w:link w:val="FootnoteTextChar"/>
    <w:uiPriority w:val="99"/>
    <w:semiHidden/>
    <w:unhideWhenUsed/>
    <w:rsid w:val="00A303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313"/>
    <w:rPr>
      <w:sz w:val="20"/>
      <w:szCs w:val="20"/>
    </w:rPr>
  </w:style>
  <w:style w:type="character" w:styleId="FootnoteReference">
    <w:name w:val="footnote reference"/>
    <w:basedOn w:val="DefaultParagraphFont"/>
    <w:uiPriority w:val="99"/>
    <w:semiHidden/>
    <w:unhideWhenUsed/>
    <w:rsid w:val="00A30313"/>
    <w:rPr>
      <w:vertAlign w:val="superscript"/>
    </w:rPr>
  </w:style>
  <w:style w:type="paragraph" w:styleId="EndnoteText">
    <w:name w:val="endnote text"/>
    <w:basedOn w:val="Normal"/>
    <w:link w:val="EndnoteTextChar"/>
    <w:uiPriority w:val="99"/>
    <w:semiHidden/>
    <w:unhideWhenUsed/>
    <w:rsid w:val="00A303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30313"/>
    <w:rPr>
      <w:sz w:val="20"/>
      <w:szCs w:val="20"/>
    </w:rPr>
  </w:style>
  <w:style w:type="character" w:styleId="EndnoteReference">
    <w:name w:val="endnote reference"/>
    <w:basedOn w:val="DefaultParagraphFont"/>
    <w:uiPriority w:val="99"/>
    <w:semiHidden/>
    <w:unhideWhenUsed/>
    <w:rsid w:val="00A30313"/>
    <w:rPr>
      <w:vertAlign w:val="superscript"/>
    </w:rPr>
  </w:style>
  <w:style w:type="paragraph" w:styleId="Caption">
    <w:name w:val="caption"/>
    <w:basedOn w:val="Normal"/>
    <w:next w:val="Normal"/>
    <w:qFormat/>
    <w:rsid w:val="00BB7528"/>
    <w:pPr>
      <w:spacing w:after="0" w:line="360" w:lineRule="auto"/>
      <w:ind w:left="720"/>
      <w:jc w:val="center"/>
    </w:pPr>
    <w:rPr>
      <w:rFonts w:ascii="Arial" w:eastAsia="Times New Roman" w:hAnsi="Arial" w:cs="Times New Roman"/>
      <w:b/>
      <w:bCs/>
      <w:sz w:val="20"/>
      <w:szCs w:val="24"/>
    </w:rPr>
  </w:style>
</w:styles>
</file>

<file path=word/webSettings.xml><?xml version="1.0" encoding="utf-8"?>
<w:webSettings xmlns:r="http://schemas.openxmlformats.org/officeDocument/2006/relationships" xmlns:w="http://schemas.openxmlformats.org/wordprocessingml/2006/main">
  <w:divs>
    <w:div w:id="56638406">
      <w:bodyDiv w:val="1"/>
      <w:marLeft w:val="0"/>
      <w:marRight w:val="0"/>
      <w:marTop w:val="0"/>
      <w:marBottom w:val="0"/>
      <w:divBdr>
        <w:top w:val="none" w:sz="0" w:space="0" w:color="auto"/>
        <w:left w:val="none" w:sz="0" w:space="0" w:color="auto"/>
        <w:bottom w:val="none" w:sz="0" w:space="0" w:color="auto"/>
        <w:right w:val="none" w:sz="0" w:space="0" w:color="auto"/>
      </w:divBdr>
    </w:div>
    <w:div w:id="221411485">
      <w:bodyDiv w:val="1"/>
      <w:marLeft w:val="0"/>
      <w:marRight w:val="0"/>
      <w:marTop w:val="0"/>
      <w:marBottom w:val="0"/>
      <w:divBdr>
        <w:top w:val="none" w:sz="0" w:space="0" w:color="auto"/>
        <w:left w:val="none" w:sz="0" w:space="0" w:color="auto"/>
        <w:bottom w:val="none" w:sz="0" w:space="0" w:color="auto"/>
        <w:right w:val="none" w:sz="0" w:space="0" w:color="auto"/>
      </w:divBdr>
    </w:div>
    <w:div w:id="342249637">
      <w:bodyDiv w:val="1"/>
      <w:marLeft w:val="0"/>
      <w:marRight w:val="0"/>
      <w:marTop w:val="0"/>
      <w:marBottom w:val="0"/>
      <w:divBdr>
        <w:top w:val="none" w:sz="0" w:space="0" w:color="auto"/>
        <w:left w:val="none" w:sz="0" w:space="0" w:color="auto"/>
        <w:bottom w:val="none" w:sz="0" w:space="0" w:color="auto"/>
        <w:right w:val="none" w:sz="0" w:space="0" w:color="auto"/>
      </w:divBdr>
    </w:div>
    <w:div w:id="343674357">
      <w:bodyDiv w:val="1"/>
      <w:marLeft w:val="0"/>
      <w:marRight w:val="0"/>
      <w:marTop w:val="0"/>
      <w:marBottom w:val="0"/>
      <w:divBdr>
        <w:top w:val="none" w:sz="0" w:space="0" w:color="auto"/>
        <w:left w:val="none" w:sz="0" w:space="0" w:color="auto"/>
        <w:bottom w:val="none" w:sz="0" w:space="0" w:color="auto"/>
        <w:right w:val="none" w:sz="0" w:space="0" w:color="auto"/>
      </w:divBdr>
    </w:div>
    <w:div w:id="685207630">
      <w:bodyDiv w:val="1"/>
      <w:marLeft w:val="0"/>
      <w:marRight w:val="0"/>
      <w:marTop w:val="0"/>
      <w:marBottom w:val="0"/>
      <w:divBdr>
        <w:top w:val="none" w:sz="0" w:space="0" w:color="auto"/>
        <w:left w:val="none" w:sz="0" w:space="0" w:color="auto"/>
        <w:bottom w:val="none" w:sz="0" w:space="0" w:color="auto"/>
        <w:right w:val="none" w:sz="0" w:space="0" w:color="auto"/>
      </w:divBdr>
    </w:div>
    <w:div w:id="835267596">
      <w:bodyDiv w:val="1"/>
      <w:marLeft w:val="0"/>
      <w:marRight w:val="0"/>
      <w:marTop w:val="0"/>
      <w:marBottom w:val="0"/>
      <w:divBdr>
        <w:top w:val="none" w:sz="0" w:space="0" w:color="auto"/>
        <w:left w:val="none" w:sz="0" w:space="0" w:color="auto"/>
        <w:bottom w:val="none" w:sz="0" w:space="0" w:color="auto"/>
        <w:right w:val="none" w:sz="0" w:space="0" w:color="auto"/>
      </w:divBdr>
    </w:div>
    <w:div w:id="863322547">
      <w:bodyDiv w:val="1"/>
      <w:marLeft w:val="0"/>
      <w:marRight w:val="0"/>
      <w:marTop w:val="0"/>
      <w:marBottom w:val="0"/>
      <w:divBdr>
        <w:top w:val="none" w:sz="0" w:space="0" w:color="auto"/>
        <w:left w:val="none" w:sz="0" w:space="0" w:color="auto"/>
        <w:bottom w:val="none" w:sz="0" w:space="0" w:color="auto"/>
        <w:right w:val="none" w:sz="0" w:space="0" w:color="auto"/>
      </w:divBdr>
    </w:div>
    <w:div w:id="1017122234">
      <w:bodyDiv w:val="1"/>
      <w:marLeft w:val="0"/>
      <w:marRight w:val="0"/>
      <w:marTop w:val="0"/>
      <w:marBottom w:val="0"/>
      <w:divBdr>
        <w:top w:val="none" w:sz="0" w:space="0" w:color="auto"/>
        <w:left w:val="none" w:sz="0" w:space="0" w:color="auto"/>
        <w:bottom w:val="none" w:sz="0" w:space="0" w:color="auto"/>
        <w:right w:val="none" w:sz="0" w:space="0" w:color="auto"/>
      </w:divBdr>
    </w:div>
    <w:div w:id="1147941570">
      <w:bodyDiv w:val="1"/>
      <w:marLeft w:val="0"/>
      <w:marRight w:val="0"/>
      <w:marTop w:val="0"/>
      <w:marBottom w:val="0"/>
      <w:divBdr>
        <w:top w:val="none" w:sz="0" w:space="0" w:color="auto"/>
        <w:left w:val="none" w:sz="0" w:space="0" w:color="auto"/>
        <w:bottom w:val="none" w:sz="0" w:space="0" w:color="auto"/>
        <w:right w:val="none" w:sz="0" w:space="0" w:color="auto"/>
      </w:divBdr>
    </w:div>
    <w:div w:id="1211764292">
      <w:bodyDiv w:val="1"/>
      <w:marLeft w:val="0"/>
      <w:marRight w:val="0"/>
      <w:marTop w:val="0"/>
      <w:marBottom w:val="0"/>
      <w:divBdr>
        <w:top w:val="none" w:sz="0" w:space="0" w:color="auto"/>
        <w:left w:val="none" w:sz="0" w:space="0" w:color="auto"/>
        <w:bottom w:val="none" w:sz="0" w:space="0" w:color="auto"/>
        <w:right w:val="none" w:sz="0" w:space="0" w:color="auto"/>
      </w:divBdr>
    </w:div>
    <w:div w:id="1511945091">
      <w:bodyDiv w:val="1"/>
      <w:marLeft w:val="0"/>
      <w:marRight w:val="0"/>
      <w:marTop w:val="0"/>
      <w:marBottom w:val="0"/>
      <w:divBdr>
        <w:top w:val="none" w:sz="0" w:space="0" w:color="auto"/>
        <w:left w:val="none" w:sz="0" w:space="0" w:color="auto"/>
        <w:bottom w:val="none" w:sz="0" w:space="0" w:color="auto"/>
        <w:right w:val="none" w:sz="0" w:space="0" w:color="auto"/>
      </w:divBdr>
    </w:div>
    <w:div w:id="1890803474">
      <w:bodyDiv w:val="1"/>
      <w:marLeft w:val="0"/>
      <w:marRight w:val="0"/>
      <w:marTop w:val="0"/>
      <w:marBottom w:val="0"/>
      <w:divBdr>
        <w:top w:val="none" w:sz="0" w:space="0" w:color="auto"/>
        <w:left w:val="none" w:sz="0" w:space="0" w:color="auto"/>
        <w:bottom w:val="none" w:sz="0" w:space="0" w:color="auto"/>
        <w:right w:val="none" w:sz="0" w:space="0" w:color="auto"/>
      </w:divBdr>
    </w:div>
    <w:div w:id="213008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81275-1B7A-461B-8306-15D8FC2E2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3897</Words>
  <Characters>22214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Appr</vt:lpstr>
    </vt:vector>
  </TitlesOfParts>
  <Company/>
  <LinksUpToDate>false</LinksUpToDate>
  <CharactersWithSpaces>26059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dc:title>
  <dc:subject/>
  <dc:creator>uashurpali</dc:creator>
  <cp:keywords/>
  <dc:description/>
  <cp:lastModifiedBy>sdutta</cp:lastModifiedBy>
  <cp:revision>6</cp:revision>
  <cp:lastPrinted>2011-06-27T08:33:00Z</cp:lastPrinted>
  <dcterms:created xsi:type="dcterms:W3CDTF">2011-07-22T10:53:00Z</dcterms:created>
  <dcterms:modified xsi:type="dcterms:W3CDTF">2014-06-26T06:05:00Z</dcterms:modified>
</cp:coreProperties>
</file>